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730A6" w14:textId="5CA71710" w:rsidR="00282680" w:rsidRPr="00521CF5" w:rsidRDefault="00901D5D" w:rsidP="00064547">
      <w:pPr>
        <w:pStyle w:val="Titel-Headline"/>
      </w:pPr>
      <w:bookmarkStart w:id="0" w:name="_Hlk216069664"/>
      <w:bookmarkEnd w:id="0"/>
      <w:r>
        <w:t>Comunicato stampa</w:t>
      </w:r>
    </w:p>
    <w:bookmarkStart w:id="1" w:name="Untertitel"/>
    <w:p w14:paraId="50121F5A" w14:textId="77777777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52D92301" wp14:editId="6F20BF5E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E099AE7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p w14:paraId="6249B1BC" w14:textId="16DEA885" w:rsidR="007C0C38" w:rsidRDefault="00825AA6" w:rsidP="00064547">
      <w:pPr>
        <w:pStyle w:val="Dachzeile"/>
      </w:pPr>
      <w:r>
        <w:t xml:space="preserve">Dürr </w:t>
      </w:r>
      <w:r w:rsidR="00DF0FE2">
        <w:t>lancia sul</w:t>
      </w:r>
      <w:r w:rsidR="008E6005">
        <w:t xml:space="preserve"> mercato</w:t>
      </w:r>
      <w:r>
        <w:t xml:space="preserve"> una nuova generazione </w:t>
      </w:r>
      <w:r w:rsidR="00DF0FE2">
        <w:t>di</w:t>
      </w:r>
      <w:r>
        <w:t xml:space="preserve"> pistole </w:t>
      </w:r>
      <w:r w:rsidR="00D0052F">
        <w:t xml:space="preserve">di spruzzatura </w:t>
      </w:r>
      <w:r>
        <w:t>a bassa pressione</w:t>
      </w:r>
    </w:p>
    <w:bookmarkEnd w:id="1"/>
    <w:p w14:paraId="403464AB" w14:textId="33CE5B93" w:rsidR="00A624FA" w:rsidRPr="00335617" w:rsidRDefault="007E5C2D" w:rsidP="00064547">
      <w:pPr>
        <w:pStyle w:val="Titel-Subline"/>
      </w:pPr>
      <w:r>
        <w:t>EcoGun ACE pro migliora l'applicazione della vernice industriale</w:t>
      </w:r>
    </w:p>
    <w:p w14:paraId="141620FC" w14:textId="2E71635D" w:rsidR="00D0052F" w:rsidRPr="004A2342" w:rsidRDefault="00551001" w:rsidP="0026127D">
      <w:pPr>
        <w:pStyle w:val="Flietext"/>
        <w:rPr>
          <w:b/>
        </w:rPr>
      </w:pPr>
      <w:r w:rsidRPr="004A2342">
        <w:rPr>
          <w:b/>
          <w:bCs/>
        </w:rPr>
        <w:t xml:space="preserve">Milano, </w:t>
      </w:r>
      <w:r w:rsidR="004A2342" w:rsidRPr="004A2342">
        <w:rPr>
          <w:b/>
          <w:bCs/>
        </w:rPr>
        <w:t>22 dicembre</w:t>
      </w:r>
      <w:r w:rsidRPr="004A2342">
        <w:rPr>
          <w:b/>
          <w:bCs/>
        </w:rPr>
        <w:t xml:space="preserve"> </w:t>
      </w:r>
      <w:r w:rsidR="004A2342" w:rsidRPr="004A2342">
        <w:rPr>
          <w:b/>
          <w:bCs/>
        </w:rPr>
        <w:t>2025</w:t>
      </w:r>
      <w:r w:rsidRPr="004A2342">
        <w:rPr>
          <w:b/>
          <w:bCs/>
        </w:rPr>
        <w:t xml:space="preserve"> – </w:t>
      </w:r>
      <w:r w:rsidR="00014379" w:rsidRPr="004A2342">
        <w:rPr>
          <w:b/>
        </w:rPr>
        <w:t xml:space="preserve">La EcoGun </w:t>
      </w:r>
      <w:r w:rsidR="00827B96" w:rsidRPr="004A2342">
        <w:rPr>
          <w:b/>
        </w:rPr>
        <w:t xml:space="preserve">ACE pro completamente riprogettata è più leggera, più ergonomica e richiede meno componenti. </w:t>
      </w:r>
    </w:p>
    <w:p w14:paraId="3273D9CD" w14:textId="6FB65FDB" w:rsidR="004955B3" w:rsidRDefault="00827B96" w:rsidP="0026127D">
      <w:pPr>
        <w:pStyle w:val="Flietext"/>
      </w:pPr>
      <w:r w:rsidRPr="004A2342">
        <w:rPr>
          <w:b/>
        </w:rPr>
        <w:t xml:space="preserve">Il nuovo design della pistola </w:t>
      </w:r>
      <w:r w:rsidR="00D0052F" w:rsidRPr="004A2342">
        <w:rPr>
          <w:b/>
        </w:rPr>
        <w:t>di spruzzatura</w:t>
      </w:r>
      <w:r w:rsidRPr="004A2342">
        <w:rPr>
          <w:b/>
        </w:rPr>
        <w:t xml:space="preserve"> a bassa pressione </w:t>
      </w:r>
      <w:r w:rsidR="00DF0FE2" w:rsidRPr="004A2342">
        <w:rPr>
          <w:b/>
        </w:rPr>
        <w:t xml:space="preserve">migliora </w:t>
      </w:r>
      <w:r w:rsidRPr="004A2342">
        <w:rPr>
          <w:b/>
        </w:rPr>
        <w:t>la maneggevolezza e</w:t>
      </w:r>
      <w:r w:rsidR="00DF0FE2" w:rsidRPr="004A2342">
        <w:rPr>
          <w:b/>
        </w:rPr>
        <w:t>d</w:t>
      </w:r>
      <w:r w:rsidRPr="004A2342">
        <w:rPr>
          <w:b/>
        </w:rPr>
        <w:t xml:space="preserve"> aumenta l'affidabilità operativa.</w:t>
      </w:r>
      <w:r>
        <w:rPr>
          <w:rStyle w:val="Fettung"/>
        </w:rPr>
        <w:br/>
      </w:r>
      <w:r>
        <w:rPr>
          <w:rStyle w:val="Fettung"/>
        </w:rPr>
        <w:br/>
      </w:r>
      <w:r>
        <w:t xml:space="preserve">La </w:t>
      </w:r>
      <w:r>
        <w:rPr>
          <w:b/>
        </w:rPr>
        <w:t>Eco</w:t>
      </w:r>
      <w:r>
        <w:t xml:space="preserve">Gun ACE pro si basa sui </w:t>
      </w:r>
      <w:r w:rsidR="00DF0FE2">
        <w:t xml:space="preserve">comprovati </w:t>
      </w:r>
      <w:r>
        <w:t xml:space="preserve">punti di forza del suo modello </w:t>
      </w:r>
      <w:r w:rsidR="00DF0FE2">
        <w:t>precedente</w:t>
      </w:r>
      <w:r>
        <w:t xml:space="preserve">, pur essendo il 23% più leggera. Il sistema di cambio rapido </w:t>
      </w:r>
      <w:r w:rsidR="00DF0FE2">
        <w:t xml:space="preserve">del </w:t>
      </w:r>
      <w:r>
        <w:t>canale colore consente di cambiare colore in pochi secondi, senza lavaggio e</w:t>
      </w:r>
      <w:r w:rsidR="00DF0FE2">
        <w:t>,</w:t>
      </w:r>
      <w:r>
        <w:t xml:space="preserve"> praticamente</w:t>
      </w:r>
      <w:r w:rsidR="00DF0FE2">
        <w:t>,</w:t>
      </w:r>
      <w:r>
        <w:t xml:space="preserve"> senza solventi. Gli inserti degli ugelli, progettati per una </w:t>
      </w:r>
      <w:r w:rsidR="00DF0FE2">
        <w:t xml:space="preserve">rapida </w:t>
      </w:r>
      <w:r>
        <w:t xml:space="preserve">sostituzione, garantiscono un </w:t>
      </w:r>
      <w:r w:rsidR="00DF0FE2">
        <w:t xml:space="preserve">ventaglio </w:t>
      </w:r>
      <w:r>
        <w:t xml:space="preserve">di spruzzatura pulito, </w:t>
      </w:r>
      <w:r w:rsidR="00DF0FE2">
        <w:t xml:space="preserve">un’elevata </w:t>
      </w:r>
      <w:r>
        <w:t>efficienza di trasferimento e risultati affidabili, indipendentemente dal fatto che si lavori su piccoli lotti o cambiando frequentemente colori, dalle applicazioni automobilistiche fino alla finitura del legno e</w:t>
      </w:r>
      <w:r w:rsidR="00DF0FE2">
        <w:t>d</w:t>
      </w:r>
      <w:r>
        <w:t xml:space="preserve"> alla costruzione di yacht e</w:t>
      </w:r>
      <w:r w:rsidR="00DF0FE2">
        <w:t>d</w:t>
      </w:r>
      <w:r>
        <w:t xml:space="preserve"> imbarcazioni.</w:t>
      </w:r>
    </w:p>
    <w:p w14:paraId="61D13AA7" w14:textId="77777777" w:rsidR="009071D3" w:rsidRDefault="009071D3" w:rsidP="0026127D">
      <w:pPr>
        <w:pStyle w:val="Flietext"/>
      </w:pPr>
    </w:p>
    <w:p w14:paraId="74E3CD43" w14:textId="7E1FE809" w:rsidR="006274FD" w:rsidRPr="006274FD" w:rsidRDefault="006274FD" w:rsidP="0026127D">
      <w:pPr>
        <w:pStyle w:val="Flietext"/>
        <w:rPr>
          <w:b/>
          <w:bCs/>
        </w:rPr>
      </w:pPr>
      <w:r>
        <w:rPr>
          <w:b/>
        </w:rPr>
        <w:t>Concetto operativo rivisitato</w:t>
      </w:r>
    </w:p>
    <w:p w14:paraId="42C36AC1" w14:textId="47D8131A" w:rsidR="00D0052F" w:rsidRDefault="00236655" w:rsidP="009071D3">
      <w:pPr>
        <w:pStyle w:val="Flietext"/>
      </w:pPr>
      <w:r>
        <w:t xml:space="preserve">Dürr ha notevolmente migliorato il funzionamento delle pistole </w:t>
      </w:r>
      <w:r w:rsidR="00D0052F">
        <w:t>di spruzzatura</w:t>
      </w:r>
      <w:r>
        <w:t xml:space="preserve"> introducendo elementi di regolazione più grandi e</w:t>
      </w:r>
      <w:r w:rsidR="00C56D91">
        <w:t>d</w:t>
      </w:r>
      <w:r>
        <w:t xml:space="preserve"> </w:t>
      </w:r>
      <w:r w:rsidR="00C56D91">
        <w:t xml:space="preserve">una sensazione </w:t>
      </w:r>
      <w:r w:rsidR="00014379">
        <w:t>tattile ottimizzata per un controllo più semplice.</w:t>
      </w:r>
      <w:r w:rsidR="004A2342">
        <w:t xml:space="preserve"> </w:t>
      </w:r>
      <w:r>
        <w:t xml:space="preserve">Una nuova manopola </w:t>
      </w:r>
      <w:r w:rsidR="00014379">
        <w:t xml:space="preserve">girevole, </w:t>
      </w:r>
      <w:r>
        <w:t>ergonomicamente corretta</w:t>
      </w:r>
      <w:r w:rsidR="00014379">
        <w:t>,</w:t>
      </w:r>
      <w:r>
        <w:t xml:space="preserve"> sostituisce la</w:t>
      </w:r>
      <w:r w:rsidR="00014379">
        <w:t xml:space="preserve"> precedente</w:t>
      </w:r>
      <w:r>
        <w:t xml:space="preserve"> leva</w:t>
      </w:r>
      <w:r w:rsidR="00014379">
        <w:t xml:space="preserve"> di</w:t>
      </w:r>
      <w:r>
        <w:t xml:space="preserve"> regola</w:t>
      </w:r>
      <w:r w:rsidR="00014379">
        <w:t>zione</w:t>
      </w:r>
      <w:r w:rsidR="00D0052F">
        <w:t xml:space="preserve"> </w:t>
      </w:r>
      <w:r w:rsidR="00014379">
        <w:lastRenderedPageBreak/>
        <w:t>del</w:t>
      </w:r>
      <w:r>
        <w:t>l'aria di</w:t>
      </w:r>
      <w:r w:rsidR="00D0052F">
        <w:t xml:space="preserve"> </w:t>
      </w:r>
      <w:r w:rsidR="00014379">
        <w:t>applicazione</w:t>
      </w:r>
      <w:r>
        <w:t xml:space="preserve">. </w:t>
      </w:r>
      <w:r w:rsidR="00014379">
        <w:t>Questo</w:t>
      </w:r>
      <w:r>
        <w:t xml:space="preserve"> </w:t>
      </w:r>
      <w:r w:rsidR="00014379">
        <w:t xml:space="preserve">impedisce </w:t>
      </w:r>
      <w:r>
        <w:t>regolazioni accidentali e può essere completamente chiusa</w:t>
      </w:r>
      <w:r w:rsidR="00014379">
        <w:t>,</w:t>
      </w:r>
      <w:r>
        <w:t xml:space="preserve"> se necessario. </w:t>
      </w:r>
    </w:p>
    <w:p w14:paraId="1A63D055" w14:textId="7D73AC1C" w:rsidR="009071D3" w:rsidRDefault="00236655" w:rsidP="009071D3">
      <w:pPr>
        <w:pStyle w:val="Flietext"/>
      </w:pPr>
      <w:r>
        <w:t xml:space="preserve">La valvola </w:t>
      </w:r>
      <w:r w:rsidR="00014379">
        <w:t>del</w:t>
      </w:r>
      <w:r>
        <w:t xml:space="preserve">l'aria ottimizzata </w:t>
      </w:r>
      <w:r w:rsidR="00014379">
        <w:t xml:space="preserve">permette </w:t>
      </w:r>
      <w:r>
        <w:t xml:space="preserve">di impostare </w:t>
      </w:r>
      <w:r w:rsidR="00014379">
        <w:t xml:space="preserve">la pressione </w:t>
      </w:r>
      <w:r>
        <w:t xml:space="preserve">in modo affidabile </w:t>
      </w:r>
      <w:r w:rsidR="00014379">
        <w:t xml:space="preserve">fin </w:t>
      </w:r>
      <w:r>
        <w:t>dal primo punto di pressione</w:t>
      </w:r>
      <w:r w:rsidR="00014379">
        <w:t xml:space="preserve"> del grilletto</w:t>
      </w:r>
      <w:r>
        <w:t>.</w:t>
      </w:r>
    </w:p>
    <w:p w14:paraId="28F8AE8B" w14:textId="77777777" w:rsidR="00C33D3C" w:rsidRDefault="00C33D3C" w:rsidP="009071D3">
      <w:pPr>
        <w:pStyle w:val="Flietext"/>
      </w:pPr>
    </w:p>
    <w:p w14:paraId="5A43F614" w14:textId="4CFB968E" w:rsidR="00C33D3C" w:rsidRPr="00C33D3C" w:rsidRDefault="00C33D3C" w:rsidP="009071D3">
      <w:pPr>
        <w:pStyle w:val="Flietext"/>
        <w:rPr>
          <w:b/>
          <w:bCs/>
        </w:rPr>
      </w:pPr>
      <w:r>
        <w:rPr>
          <w:b/>
        </w:rPr>
        <w:t>Meno varianti, maggiore affidabilità</w:t>
      </w:r>
    </w:p>
    <w:p w14:paraId="5957888A" w14:textId="323EEDF7" w:rsidR="00D0052F" w:rsidRDefault="004F2F77" w:rsidP="009071D3">
      <w:pPr>
        <w:pStyle w:val="Flietext"/>
      </w:pPr>
      <w:r>
        <w:t xml:space="preserve">La </w:t>
      </w:r>
      <w:r>
        <w:rPr>
          <w:b/>
        </w:rPr>
        <w:t>Eco</w:t>
      </w:r>
      <w:r>
        <w:t>Gun ACE pro richiede solo quattro varianti di cappell</w:t>
      </w:r>
      <w:r w:rsidR="00014379">
        <w:t>i</w:t>
      </w:r>
      <w:r w:rsidR="00D0052F">
        <w:t xml:space="preserve"> </w:t>
      </w:r>
      <w:r>
        <w:t xml:space="preserve"> </w:t>
      </w:r>
      <w:r w:rsidR="00D0052F">
        <w:t xml:space="preserve"> </w:t>
      </w:r>
      <w:r>
        <w:t xml:space="preserve">aria. </w:t>
      </w:r>
    </w:p>
    <w:p w14:paraId="023BFCB0" w14:textId="4C35191E" w:rsidR="009071D3" w:rsidRDefault="004F2F77" w:rsidP="009071D3">
      <w:pPr>
        <w:pStyle w:val="Flietext"/>
      </w:pPr>
      <w:r>
        <w:t>Due cappell</w:t>
      </w:r>
      <w:r w:rsidR="00014379">
        <w:t>i</w:t>
      </w:r>
      <w:r w:rsidR="00D0052F">
        <w:t xml:space="preserve"> </w:t>
      </w:r>
      <w:r>
        <w:t>aria convenzionali e due cappell</w:t>
      </w:r>
      <w:r w:rsidR="00014379">
        <w:t>i</w:t>
      </w:r>
      <w:r w:rsidR="00D0052F">
        <w:t xml:space="preserve"> </w:t>
      </w:r>
      <w:r>
        <w:t xml:space="preserve">aria a basso volume e bassa pressione </w:t>
      </w:r>
      <w:r w:rsidR="00014379">
        <w:t xml:space="preserve">che </w:t>
      </w:r>
      <w:r>
        <w:t>coprono tutti i diametri da 1,2 a 2,5 millimetri</w:t>
      </w:r>
      <w:r w:rsidR="00D0052F">
        <w:t>,</w:t>
      </w:r>
      <w:r>
        <w:t xml:space="preserve"> su sette diverse dimensioni di ugelli. </w:t>
      </w:r>
      <w:r w:rsidR="00014379">
        <w:t xml:space="preserve">Questo </w:t>
      </w:r>
      <w:r>
        <w:t>semplifica lo stoccaggio e riduce il rischio di confusione. Inoltre, per facilitare la maneggevolezza ed evitare la presenza di parti allentate, il cappello</w:t>
      </w:r>
      <w:r w:rsidR="00D0052F">
        <w:t xml:space="preserve"> </w:t>
      </w:r>
      <w:r>
        <w:t xml:space="preserve"> </w:t>
      </w:r>
      <w:r w:rsidR="00D0052F">
        <w:t xml:space="preserve"> </w:t>
      </w:r>
      <w:r>
        <w:t>aria e</w:t>
      </w:r>
      <w:r w:rsidR="00014379">
        <w:t>d</w:t>
      </w:r>
      <w:r>
        <w:t xml:space="preserve"> il dado di </w:t>
      </w:r>
      <w:r w:rsidR="00014379">
        <w:t xml:space="preserve">raccordo </w:t>
      </w:r>
      <w:r>
        <w:t>rimangono collegati dopo la rimozione.</w:t>
      </w:r>
    </w:p>
    <w:p w14:paraId="4C687860" w14:textId="77777777" w:rsidR="00B63183" w:rsidRDefault="00B63183" w:rsidP="009071D3">
      <w:pPr>
        <w:pStyle w:val="Flietext"/>
      </w:pPr>
    </w:p>
    <w:p w14:paraId="16CB43BA" w14:textId="39429949" w:rsidR="00597C83" w:rsidRPr="009071D3" w:rsidRDefault="00597C83" w:rsidP="009071D3">
      <w:pPr>
        <w:pStyle w:val="Flietext"/>
        <w:rPr>
          <w:b/>
          <w:bCs/>
        </w:rPr>
      </w:pPr>
      <w:r>
        <w:rPr>
          <w:b/>
        </w:rPr>
        <w:t xml:space="preserve">Nuovo design come </w:t>
      </w:r>
      <w:r w:rsidR="00014379">
        <w:rPr>
          <w:b/>
        </w:rPr>
        <w:t xml:space="preserve">visibile cambio </w:t>
      </w:r>
      <w:r>
        <w:rPr>
          <w:b/>
        </w:rPr>
        <w:t>di generazione</w:t>
      </w:r>
    </w:p>
    <w:p w14:paraId="02289AD6" w14:textId="2AF37E44" w:rsidR="008E49DE" w:rsidRDefault="00014379" w:rsidP="006C713A">
      <w:pPr>
        <w:pStyle w:val="Flietext"/>
      </w:pPr>
      <w:r>
        <w:t xml:space="preserve"> A livello estetico</w:t>
      </w:r>
      <w:r w:rsidR="00530CAF">
        <w:t xml:space="preserve">, </w:t>
      </w:r>
      <w:r>
        <w:t xml:space="preserve">la </w:t>
      </w:r>
      <w:r w:rsidR="00530CAF">
        <w:rPr>
          <w:b/>
        </w:rPr>
        <w:t>Eco</w:t>
      </w:r>
      <w:r w:rsidR="00530CAF">
        <w:t>Gun ACE pro si distingue per il nuovo</w:t>
      </w:r>
      <w:r w:rsidR="00D0052F">
        <w:t xml:space="preserve"> </w:t>
      </w:r>
      <w:r>
        <w:t xml:space="preserve">corpo </w:t>
      </w:r>
      <w:r w:rsidR="00530CAF">
        <w:t>color bronzo e</w:t>
      </w:r>
      <w:r>
        <w:t>d</w:t>
      </w:r>
      <w:r w:rsidR="00530CAF">
        <w:t xml:space="preserve"> i</w:t>
      </w:r>
      <w:r>
        <w:t xml:space="preserve"> comandi</w:t>
      </w:r>
      <w:r w:rsidR="00530CAF">
        <w:t xml:space="preserve"> neri. Il design </w:t>
      </w:r>
      <w:r w:rsidR="00757830">
        <w:t xml:space="preserve">segna </w:t>
      </w:r>
      <w:r w:rsidR="00530CAF">
        <w:t xml:space="preserve">una nuova generazione senza </w:t>
      </w:r>
      <w:r w:rsidR="00757830">
        <w:t xml:space="preserve">alterare </w:t>
      </w:r>
      <w:r w:rsidR="00530CAF">
        <w:t>i</w:t>
      </w:r>
      <w:r w:rsidR="00757830">
        <w:t xml:space="preserve"> comprovati</w:t>
      </w:r>
      <w:r w:rsidR="00530CAF">
        <w:t xml:space="preserve"> principi d</w:t>
      </w:r>
      <w:r w:rsidR="00757830">
        <w:t>el</w:t>
      </w:r>
      <w:r w:rsidR="00D0052F">
        <w:t xml:space="preserve"> </w:t>
      </w:r>
      <w:r w:rsidR="00530CAF">
        <w:t xml:space="preserve">sistema. Dürr </w:t>
      </w:r>
      <w:r w:rsidR="007E0571">
        <w:t xml:space="preserve">amplia </w:t>
      </w:r>
      <w:r w:rsidR="00530CAF">
        <w:t xml:space="preserve">la sua linea di pistole </w:t>
      </w:r>
      <w:r w:rsidR="00D0052F">
        <w:t>di spruzzatura</w:t>
      </w:r>
      <w:r w:rsidR="00530CAF">
        <w:t xml:space="preserve"> a bassa pressione offrendo una </w:t>
      </w:r>
      <w:r w:rsidR="00757830">
        <w:t xml:space="preserve">solida </w:t>
      </w:r>
      <w:r w:rsidR="00530CAF">
        <w:t xml:space="preserve">qualità industriale, </w:t>
      </w:r>
      <w:r w:rsidR="00757830">
        <w:t xml:space="preserve">ugelli </w:t>
      </w:r>
      <w:r w:rsidR="00530CAF">
        <w:t>di spruzz</w:t>
      </w:r>
      <w:r w:rsidR="00757830">
        <w:t>atura</w:t>
      </w:r>
      <w:r w:rsidR="00D0052F">
        <w:t xml:space="preserve"> </w:t>
      </w:r>
      <w:r w:rsidR="00530CAF">
        <w:t xml:space="preserve">precisi, rapidi cambi di colore, </w:t>
      </w:r>
      <w:r w:rsidR="00757830">
        <w:t xml:space="preserve">una migliore </w:t>
      </w:r>
      <w:r w:rsidR="00530CAF">
        <w:t>ergonomia e</w:t>
      </w:r>
      <w:r w:rsidR="007E0571">
        <w:t xml:space="preserve">d </w:t>
      </w:r>
      <w:r w:rsidR="00757830">
        <w:t>un ottimo rapporto qualità-prezzo.</w:t>
      </w:r>
    </w:p>
    <w:p w14:paraId="3720A7F8" w14:textId="0CA70A7A" w:rsidR="006C713A" w:rsidRDefault="006C713A" w:rsidP="006C713A">
      <w:pPr>
        <w:pStyle w:val="Flietext"/>
        <w:rPr>
          <w:b/>
          <w:bCs/>
          <w:sz w:val="18"/>
        </w:rPr>
      </w:pPr>
    </w:p>
    <w:p w14:paraId="1728930B" w14:textId="77777777" w:rsidR="00757830" w:rsidRDefault="00757830" w:rsidP="006C713A">
      <w:pPr>
        <w:pStyle w:val="Flietext"/>
        <w:rPr>
          <w:b/>
          <w:bCs/>
          <w:sz w:val="18"/>
        </w:rPr>
      </w:pPr>
    </w:p>
    <w:p w14:paraId="33A57FA7" w14:textId="77777777" w:rsidR="00757830" w:rsidRDefault="00757830" w:rsidP="006C713A">
      <w:pPr>
        <w:pStyle w:val="Flietext"/>
        <w:rPr>
          <w:b/>
          <w:bCs/>
          <w:sz w:val="18"/>
        </w:rPr>
      </w:pPr>
    </w:p>
    <w:p w14:paraId="337C14F7" w14:textId="77777777" w:rsidR="00757830" w:rsidRDefault="00757830" w:rsidP="006C713A">
      <w:pPr>
        <w:pStyle w:val="Flietext"/>
        <w:rPr>
          <w:b/>
          <w:bCs/>
          <w:sz w:val="18"/>
        </w:rPr>
      </w:pPr>
    </w:p>
    <w:p w14:paraId="2553630F" w14:textId="77777777" w:rsidR="00757830" w:rsidRDefault="00757830" w:rsidP="006C713A">
      <w:pPr>
        <w:pStyle w:val="Flietext"/>
        <w:rPr>
          <w:b/>
          <w:bCs/>
          <w:sz w:val="18"/>
        </w:rPr>
      </w:pPr>
    </w:p>
    <w:p w14:paraId="105EDBCA" w14:textId="77777777" w:rsidR="00757830" w:rsidRDefault="00757830" w:rsidP="006C713A">
      <w:pPr>
        <w:pStyle w:val="Flietext"/>
        <w:rPr>
          <w:b/>
          <w:bCs/>
          <w:sz w:val="18"/>
        </w:rPr>
      </w:pPr>
    </w:p>
    <w:p w14:paraId="47903D5D" w14:textId="77777777" w:rsidR="00757830" w:rsidRDefault="00757830" w:rsidP="006C713A">
      <w:pPr>
        <w:pStyle w:val="Flietext"/>
        <w:rPr>
          <w:b/>
          <w:bCs/>
          <w:sz w:val="18"/>
        </w:rPr>
      </w:pPr>
    </w:p>
    <w:p w14:paraId="17B78E83" w14:textId="77777777" w:rsidR="00757830" w:rsidRDefault="00757830" w:rsidP="006C713A">
      <w:pPr>
        <w:pStyle w:val="Flietext"/>
        <w:rPr>
          <w:b/>
          <w:bCs/>
          <w:sz w:val="18"/>
        </w:rPr>
      </w:pPr>
    </w:p>
    <w:p w14:paraId="3EA59CCA" w14:textId="77777777" w:rsidR="00757830" w:rsidRDefault="00757830" w:rsidP="006C713A">
      <w:pPr>
        <w:pStyle w:val="Flietext"/>
        <w:rPr>
          <w:b/>
          <w:bCs/>
          <w:sz w:val="18"/>
        </w:rPr>
      </w:pPr>
    </w:p>
    <w:p w14:paraId="24616B35" w14:textId="77777777" w:rsidR="004A2342" w:rsidRDefault="004A2342" w:rsidP="006C713A">
      <w:pPr>
        <w:pStyle w:val="Flietext"/>
        <w:rPr>
          <w:b/>
          <w:bCs/>
          <w:sz w:val="18"/>
        </w:rPr>
      </w:pPr>
    </w:p>
    <w:p w14:paraId="7978E88A" w14:textId="77777777" w:rsidR="004A2342" w:rsidRDefault="004A2342" w:rsidP="006C713A">
      <w:pPr>
        <w:pStyle w:val="Flietext"/>
        <w:rPr>
          <w:b/>
          <w:bCs/>
          <w:sz w:val="18"/>
        </w:rPr>
      </w:pPr>
    </w:p>
    <w:p w14:paraId="5D8BF4B4" w14:textId="77777777" w:rsidR="004A2342" w:rsidRDefault="004A2342" w:rsidP="006C713A">
      <w:pPr>
        <w:pStyle w:val="Flietext"/>
        <w:rPr>
          <w:b/>
          <w:bCs/>
          <w:sz w:val="18"/>
        </w:rPr>
      </w:pPr>
    </w:p>
    <w:p w14:paraId="4145EFC2" w14:textId="77777777" w:rsidR="00757830" w:rsidRDefault="00757830" w:rsidP="006C713A">
      <w:pPr>
        <w:pStyle w:val="Flietext"/>
        <w:rPr>
          <w:b/>
          <w:bCs/>
          <w:sz w:val="18"/>
        </w:rPr>
      </w:pPr>
    </w:p>
    <w:p w14:paraId="1B717BD7" w14:textId="77777777" w:rsidR="00757830" w:rsidRDefault="00757830" w:rsidP="006C713A">
      <w:pPr>
        <w:pStyle w:val="Flietext"/>
        <w:rPr>
          <w:b/>
          <w:bCs/>
          <w:sz w:val="18"/>
        </w:rPr>
      </w:pPr>
    </w:p>
    <w:p w14:paraId="42CD74DA" w14:textId="3E140A09" w:rsidR="008E49DE" w:rsidRPr="004A2342" w:rsidRDefault="008E49DE" w:rsidP="00B56F8D">
      <w:pPr>
        <w:pStyle w:val="Flietext"/>
        <w:spacing w:line="240" w:lineRule="auto"/>
        <w:rPr>
          <w:b/>
          <w:sz w:val="18"/>
        </w:rPr>
      </w:pPr>
      <w:r>
        <w:rPr>
          <w:b/>
          <w:sz w:val="18"/>
        </w:rPr>
        <w:lastRenderedPageBreak/>
        <w:t>Immagini</w:t>
      </w:r>
    </w:p>
    <w:p w14:paraId="14CB63E1" w14:textId="0CDC3AA3" w:rsidR="00F71D05" w:rsidRDefault="00664801" w:rsidP="00B56F8D">
      <w:pPr>
        <w:pStyle w:val="Flietext"/>
        <w:spacing w:line="240" w:lineRule="auto"/>
        <w:rPr>
          <w:b/>
          <w:sz w:val="18"/>
        </w:rPr>
      </w:pPr>
      <w:r>
        <w:rPr>
          <w:noProof/>
        </w:rPr>
        <w:drawing>
          <wp:inline distT="0" distB="0" distL="0" distR="0" wp14:anchorId="77C22ECB" wp14:editId="6F8A08B2">
            <wp:extent cx="4542446" cy="6056986"/>
            <wp:effectExtent l="0" t="0" r="0" b="1270"/>
            <wp:docPr id="292668910" name="Grafik 1" descr="Ein Bild, das Küchenutensilien, Fleischwolf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668910" name="Grafik 1" descr="Ein Bild, das Küchenutensilien, Fleischwolf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165" cy="606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CA113" w14:textId="6B861A56" w:rsidR="00B93D3B" w:rsidRDefault="00B93D3B" w:rsidP="00B56F8D">
      <w:pPr>
        <w:pStyle w:val="Flietext"/>
        <w:spacing w:line="240" w:lineRule="auto"/>
        <w:rPr>
          <w:sz w:val="18"/>
          <w:szCs w:val="20"/>
        </w:rPr>
      </w:pPr>
      <w:r>
        <w:rPr>
          <w:b/>
          <w:sz w:val="18"/>
        </w:rPr>
        <w:t>Immagine 1</w:t>
      </w:r>
      <w:r>
        <w:rPr>
          <w:sz w:val="18"/>
        </w:rPr>
        <w:t xml:space="preserve">: La </w:t>
      </w:r>
      <w:r>
        <w:rPr>
          <w:b/>
          <w:sz w:val="18"/>
        </w:rPr>
        <w:t>Eco</w:t>
      </w:r>
      <w:r>
        <w:rPr>
          <w:sz w:val="18"/>
        </w:rPr>
        <w:t xml:space="preserve">Gun ACE pro si basa </w:t>
      </w:r>
      <w:r w:rsidR="00757830">
        <w:rPr>
          <w:sz w:val="18"/>
        </w:rPr>
        <w:t xml:space="preserve">sui comprovati </w:t>
      </w:r>
      <w:r>
        <w:rPr>
          <w:sz w:val="18"/>
        </w:rPr>
        <w:t xml:space="preserve">punti di forza del suo </w:t>
      </w:r>
      <w:r w:rsidR="00757830">
        <w:rPr>
          <w:sz w:val="18"/>
        </w:rPr>
        <w:t>modello precedente ma è più leggera del 23%</w:t>
      </w:r>
      <w:r>
        <w:rPr>
          <w:sz w:val="18"/>
        </w:rPr>
        <w:t>.</w:t>
      </w:r>
    </w:p>
    <w:p w14:paraId="64067766" w14:textId="77777777" w:rsidR="00B56F8D" w:rsidRDefault="00B56F8D" w:rsidP="00B56F8D">
      <w:pPr>
        <w:pStyle w:val="Flietext"/>
        <w:spacing w:line="240" w:lineRule="auto"/>
        <w:rPr>
          <w:sz w:val="18"/>
          <w:szCs w:val="20"/>
        </w:rPr>
      </w:pPr>
    </w:p>
    <w:p w14:paraId="0363B6E1" w14:textId="32E80DDC" w:rsidR="00B56F8D" w:rsidRDefault="00B56F8D" w:rsidP="00B56F8D">
      <w:pPr>
        <w:pStyle w:val="Flietext"/>
        <w:spacing w:line="240" w:lineRule="auto"/>
        <w:rPr>
          <w:sz w:val="18"/>
          <w:szCs w:val="20"/>
        </w:rPr>
      </w:pPr>
    </w:p>
    <w:p w14:paraId="411A4A39" w14:textId="6ED59508" w:rsidR="00664801" w:rsidRDefault="002066B5" w:rsidP="00B56F8D">
      <w:pPr>
        <w:pStyle w:val="Flietext"/>
        <w:spacing w:line="240" w:lineRule="auto"/>
        <w:rPr>
          <w:sz w:val="18"/>
          <w:szCs w:val="20"/>
        </w:rPr>
      </w:pPr>
      <w:r>
        <w:rPr>
          <w:noProof/>
          <w:sz w:val="18"/>
          <w:szCs w:val="20"/>
        </w:rPr>
        <w:drawing>
          <wp:inline distT="0" distB="0" distL="0" distR="0" wp14:anchorId="12C34653" wp14:editId="686D9FB6">
            <wp:extent cx="4879238" cy="6506072"/>
            <wp:effectExtent l="0" t="0" r="0" b="0"/>
            <wp:docPr id="1962160263" name="Grafik 2" descr="Ein Bild, das Spiel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160263" name="Grafik 2" descr="Ein Bild, das Spiel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559" cy="652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40859" w14:textId="01ED20FA" w:rsidR="00B16F50" w:rsidRDefault="00B16F50" w:rsidP="00B56F8D">
      <w:pPr>
        <w:pStyle w:val="Flietext"/>
        <w:spacing w:line="240" w:lineRule="auto"/>
        <w:rPr>
          <w:sz w:val="18"/>
        </w:rPr>
      </w:pPr>
      <w:r>
        <w:rPr>
          <w:b/>
          <w:sz w:val="18"/>
        </w:rPr>
        <w:t>Immagine 2</w:t>
      </w:r>
      <w:r>
        <w:rPr>
          <w:sz w:val="18"/>
        </w:rPr>
        <w:t xml:space="preserve">: La pistola </w:t>
      </w:r>
      <w:r w:rsidR="00757830">
        <w:rPr>
          <w:sz w:val="18"/>
        </w:rPr>
        <w:t xml:space="preserve">di spruzzatura </w:t>
      </w:r>
      <w:r>
        <w:rPr>
          <w:sz w:val="18"/>
        </w:rPr>
        <w:t xml:space="preserve">a bassa pressione </w:t>
      </w:r>
      <w:r w:rsidR="00757830">
        <w:rPr>
          <w:sz w:val="18"/>
        </w:rPr>
        <w:t xml:space="preserve">convince </w:t>
      </w:r>
      <w:r>
        <w:rPr>
          <w:sz w:val="18"/>
        </w:rPr>
        <w:t xml:space="preserve">per i rapidi cambi di colore e </w:t>
      </w:r>
      <w:r w:rsidR="00757830">
        <w:rPr>
          <w:sz w:val="18"/>
        </w:rPr>
        <w:t>la migliore ergonomia</w:t>
      </w:r>
      <w:r>
        <w:rPr>
          <w:sz w:val="18"/>
        </w:rPr>
        <w:t>.</w:t>
      </w:r>
    </w:p>
    <w:p w14:paraId="22BBFDAA" w14:textId="77777777" w:rsidR="004A2342" w:rsidRDefault="004A2342" w:rsidP="00B56F8D">
      <w:pPr>
        <w:pStyle w:val="Flietext"/>
        <w:spacing w:line="240" w:lineRule="auto"/>
        <w:rPr>
          <w:sz w:val="18"/>
        </w:rPr>
      </w:pPr>
    </w:p>
    <w:p w14:paraId="24536D55" w14:textId="77777777" w:rsidR="004A2342" w:rsidRDefault="004A2342" w:rsidP="00B56F8D">
      <w:pPr>
        <w:pStyle w:val="Flietext"/>
        <w:spacing w:line="240" w:lineRule="auto"/>
        <w:rPr>
          <w:sz w:val="18"/>
        </w:rPr>
      </w:pPr>
    </w:p>
    <w:p w14:paraId="5504234B" w14:textId="77777777" w:rsidR="004A2342" w:rsidRDefault="004A2342" w:rsidP="00B56F8D">
      <w:pPr>
        <w:pStyle w:val="Flietext"/>
        <w:spacing w:line="240" w:lineRule="auto"/>
        <w:rPr>
          <w:sz w:val="18"/>
        </w:rPr>
      </w:pPr>
    </w:p>
    <w:p w14:paraId="6F9AEF54" w14:textId="77777777" w:rsidR="004A2342" w:rsidRPr="00B56F8D" w:rsidRDefault="004A2342" w:rsidP="00B56F8D">
      <w:pPr>
        <w:pStyle w:val="Flietext"/>
        <w:spacing w:line="240" w:lineRule="auto"/>
        <w:rPr>
          <w:sz w:val="18"/>
          <w:szCs w:val="20"/>
        </w:rPr>
      </w:pPr>
    </w:p>
    <w:p w14:paraId="00FEED7E" w14:textId="77777777" w:rsidR="002C5034" w:rsidRDefault="002C5034" w:rsidP="002C5034">
      <w:pPr>
        <w:pStyle w:val="Flietext"/>
        <w:spacing w:line="240" w:lineRule="auto"/>
        <w:rPr>
          <w:rFonts w:eastAsiaTheme="minorEastAsia" w:cstheme="minorBidi"/>
          <w:b/>
          <w:szCs w:val="22"/>
        </w:rPr>
      </w:pPr>
      <w:r w:rsidRPr="00D93281">
        <w:rPr>
          <w:rFonts w:eastAsiaTheme="minorEastAsia" w:cstheme="minorBidi"/>
          <w:b/>
          <w:bCs/>
          <w:szCs w:val="22"/>
        </w:rPr>
        <w:t>Informazioni su Dürr</w:t>
      </w:r>
      <w:r w:rsidRPr="00D93281">
        <w:rPr>
          <w:rFonts w:eastAsiaTheme="minorEastAsia" w:cstheme="minorBidi"/>
          <w:szCs w:val="22"/>
        </w:rPr>
        <w:t>  </w:t>
      </w:r>
    </w:p>
    <w:p w14:paraId="7B2980E8" w14:textId="77777777" w:rsidR="002C5034" w:rsidRDefault="002C5034" w:rsidP="0015529C">
      <w:pPr>
        <w:spacing w:line="360" w:lineRule="auto"/>
        <w:rPr>
          <w:rFonts w:cstheme="minorHAnsi"/>
          <w:sz w:val="18"/>
          <w:szCs w:val="18"/>
        </w:rPr>
      </w:pPr>
    </w:p>
    <w:p w14:paraId="77A5B9FB" w14:textId="73D6312D" w:rsidR="0096627F" w:rsidRPr="0015529C" w:rsidRDefault="0096627F" w:rsidP="0015529C">
      <w:pPr>
        <w:spacing w:line="360" w:lineRule="auto"/>
        <w:rPr>
          <w:rFonts w:cstheme="minorHAnsi"/>
          <w:sz w:val="18"/>
          <w:szCs w:val="18"/>
        </w:rPr>
      </w:pPr>
      <w:r w:rsidRPr="0015529C">
        <w:rPr>
          <w:rFonts w:cstheme="minorHAnsi"/>
          <w:sz w:val="18"/>
          <w:szCs w:val="18"/>
        </w:rPr>
        <w:t>Le due filiali italiane di Dürr, CPM e Olpidürr, si sono fuse nel dicembre 2025 e da allora operano sotto il nome di Dürr Systems Italy S.p.A. Con sedi a Milano e Torino, l'azienda è specializzata in impianti di verniciatura, assemblaggio finale e sistemi di trasporto. È anche il Centro di Eccellenza Dürr per la verniciatura di cerchi in alluminio e per gli innovativi veicoli a guida automatica (AGV) sviluppati per la logistica automatizzata dei veicoli e la movimentazione dei materiali. La filiale Dürr, Verind S.p.A., si concentra sulle tecnologie applicative per la finitura superficiale, il rivestimento, l'ultrafiltrazione e il trattamento delle acque reflue. Nel 2025, 170 persone lavorano per Dürr in Italia.</w:t>
      </w:r>
    </w:p>
    <w:p w14:paraId="10CD1255" w14:textId="77777777" w:rsidR="00CB25C4" w:rsidRDefault="00CB25C4" w:rsidP="00D9165E">
      <w:pPr>
        <w:pStyle w:val="Flietext"/>
      </w:pPr>
    </w:p>
    <w:p w14:paraId="1A4482D8" w14:textId="77777777" w:rsidR="0015529C" w:rsidRPr="008A0FBD" w:rsidRDefault="0015529C" w:rsidP="0015529C">
      <w:pPr>
        <w:spacing w:line="360" w:lineRule="auto"/>
        <w:rPr>
          <w:rFonts w:cstheme="minorHAnsi"/>
          <w:sz w:val="18"/>
          <w:szCs w:val="18"/>
          <w:lang w:eastAsia="ja-JP"/>
        </w:rPr>
      </w:pPr>
      <w:r w:rsidRPr="008A0FBD">
        <w:rPr>
          <w:rFonts w:cstheme="minorHAnsi"/>
          <w:sz w:val="18"/>
          <w:szCs w:val="18"/>
        </w:rPr>
        <w:t xml:space="preserve">Il gruppo Dürr è una delle aziende leader a livello mondiale nell’ingegneria meccanica ed impiantistica con una particolare competenza nei settori tecnologici dell’automazione, della digitalizzazione e dell’efficienza energetica. I suoi prodotti, sistemi e servizi consentono processi di produzione altamente efficienti e sostenibili, principalmente nell'industria automobilistica, nell’industria di produzione di mobili e case in legno, nonché nell’assemblaggio di prodotti medicali ed elettrici e nella produzione di batterie. Il gruppo </w:t>
      </w:r>
      <w:r w:rsidRPr="008A0FBD">
        <w:rPr>
          <w:rFonts w:cstheme="minorHAnsi"/>
          <w:sz w:val="18"/>
          <w:szCs w:val="18"/>
          <w:lang w:eastAsia="ja-JP"/>
        </w:rPr>
        <w:t>Dürr</w:t>
      </w:r>
      <w:r w:rsidRPr="008A0FBD">
        <w:rPr>
          <w:rFonts w:cstheme="minorHAnsi"/>
          <w:sz w:val="18"/>
          <w:szCs w:val="18"/>
        </w:rPr>
        <w:t xml:space="preserve"> ha generato un fatturato di</w:t>
      </w:r>
      <w:r w:rsidRPr="008A0FBD">
        <w:rPr>
          <w:rFonts w:cstheme="minorHAnsi"/>
          <w:sz w:val="18"/>
          <w:szCs w:val="18"/>
          <w:lang w:eastAsia="ja-JP"/>
        </w:rPr>
        <w:t xml:space="preserve"> 4,7 miliardi di € nel 2024. Il Gruppo Dürr conta attualmente circa 18.000 dipendenti e 130 sedi commerciali in 32 paesi. Dalla cessione della divisione Environmental Technology alla fine di ottobre 2025, l’attività del Gruppo Dürr è stata consolidata in tre divisioni:</w:t>
      </w:r>
    </w:p>
    <w:p w14:paraId="515C5B14" w14:textId="77777777" w:rsidR="0015529C" w:rsidRPr="008A0FBD" w:rsidRDefault="0015529C" w:rsidP="0015529C">
      <w:pPr>
        <w:spacing w:line="360" w:lineRule="auto"/>
        <w:jc w:val="both"/>
        <w:rPr>
          <w:rFonts w:cstheme="minorHAnsi"/>
          <w:sz w:val="18"/>
          <w:szCs w:val="18"/>
          <w:u w:val="single"/>
        </w:rPr>
      </w:pPr>
    </w:p>
    <w:p w14:paraId="5F1EFA76" w14:textId="77777777" w:rsidR="0015529C" w:rsidRPr="008A0FBD" w:rsidRDefault="0015529C" w:rsidP="0015529C">
      <w:pPr>
        <w:pStyle w:val="Listenabsatz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rFonts w:cstheme="minorHAnsi"/>
          <w:iCs/>
          <w:sz w:val="18"/>
          <w:szCs w:val="18"/>
        </w:rPr>
      </w:pPr>
      <w:r w:rsidRPr="008A0FBD">
        <w:rPr>
          <w:rFonts w:cstheme="minorHAnsi"/>
          <w:b/>
          <w:bCs/>
          <w:iCs/>
          <w:sz w:val="18"/>
          <w:szCs w:val="18"/>
        </w:rPr>
        <w:t>Automotive:</w:t>
      </w:r>
      <w:r w:rsidRPr="008A0FBD">
        <w:rPr>
          <w:rFonts w:cstheme="minorHAnsi"/>
          <w:iCs/>
          <w:sz w:val="18"/>
          <w:szCs w:val="18"/>
        </w:rPr>
        <w:t xml:space="preserve"> tecnologie di verniciatura, assemblaggio finale, collaudo e tecnologie di riempimento;</w:t>
      </w:r>
    </w:p>
    <w:p w14:paraId="427B65CC" w14:textId="77777777" w:rsidR="0015529C" w:rsidRPr="008A0FBD" w:rsidRDefault="0015529C" w:rsidP="0015529C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jc w:val="both"/>
        <w:textAlignment w:val="baseline"/>
        <w:rPr>
          <w:rFonts w:cstheme="minorHAnsi"/>
          <w:iCs/>
          <w:sz w:val="18"/>
          <w:szCs w:val="18"/>
        </w:rPr>
      </w:pPr>
      <w:r w:rsidRPr="008A0FBD">
        <w:rPr>
          <w:rStyle w:val="normaltextrun"/>
          <w:rFonts w:cstheme="minorHAnsi"/>
          <w:b/>
          <w:bCs/>
          <w:iCs/>
          <w:sz w:val="18"/>
          <w:szCs w:val="18"/>
        </w:rPr>
        <w:t>Industrial Automation:</w:t>
      </w:r>
      <w:r w:rsidRPr="008A0FBD">
        <w:rPr>
          <w:rStyle w:val="normaltextrun"/>
          <w:rFonts w:cstheme="minorHAnsi"/>
          <w:iCs/>
          <w:sz w:val="18"/>
          <w:szCs w:val="18"/>
        </w:rPr>
        <w:t xml:space="preserve"> sistemi di assemblaggio e collaudo per componenti automobilistici, dispositivi medicali e beni di consumo nonché soluzioni tecnologiche di bilanciamento e sistemi di rivestimento per elettrodi per batterie;</w:t>
      </w:r>
    </w:p>
    <w:p w14:paraId="4818E9A8" w14:textId="3EA8423D" w:rsidR="00E9278E" w:rsidRPr="004A2342" w:rsidRDefault="0015529C" w:rsidP="004A2342">
      <w:pPr>
        <w:pStyle w:val="Listenabsatz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rFonts w:eastAsia="MS Mincho" w:cstheme="minorHAnsi"/>
          <w:b/>
          <w:iCs/>
          <w:sz w:val="18"/>
          <w:szCs w:val="18"/>
          <w:lang w:eastAsia="ja-JP"/>
        </w:rPr>
      </w:pPr>
      <w:r w:rsidRPr="008A0FBD">
        <w:rPr>
          <w:rFonts w:cstheme="minorHAnsi"/>
          <w:b/>
          <w:bCs/>
          <w:iCs/>
          <w:sz w:val="18"/>
          <w:szCs w:val="18"/>
        </w:rPr>
        <w:t>Woodworking:</w:t>
      </w:r>
      <w:r w:rsidRPr="008A0FBD">
        <w:rPr>
          <w:rFonts w:cstheme="minorHAnsi"/>
          <w:iCs/>
          <w:sz w:val="18"/>
          <w:szCs w:val="18"/>
        </w:rPr>
        <w:t xml:space="preserve"> macchine ed attrezzature per l‘industria del legno</w:t>
      </w:r>
      <w:r w:rsidR="004A2342">
        <w:rPr>
          <w:rFonts w:cstheme="minorHAnsi"/>
          <w:iCs/>
          <w:sz w:val="18"/>
          <w:szCs w:val="18"/>
        </w:rPr>
        <w:t xml:space="preserve"> </w:t>
      </w:r>
    </w:p>
    <w:p w14:paraId="54554584" w14:textId="77777777" w:rsidR="004A2342" w:rsidRDefault="004A2342" w:rsidP="00E9278E">
      <w:pPr>
        <w:pStyle w:val="Flietext"/>
        <w:rPr>
          <w:rFonts w:eastAsiaTheme="minorEastAsia" w:cstheme="minorBidi"/>
          <w:b/>
          <w:bCs/>
          <w:szCs w:val="22"/>
        </w:rPr>
        <w:sectPr w:rsidR="004A2342" w:rsidSect="00B143F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0" w:h="16840"/>
          <w:pgMar w:top="3515" w:right="2778" w:bottom="1701" w:left="1361" w:header="794" w:footer="839" w:gutter="0"/>
          <w:cols w:space="708"/>
          <w:formProt w:val="0"/>
          <w:titlePg/>
          <w:docGrid w:linePitch="360"/>
        </w:sectPr>
      </w:pPr>
    </w:p>
    <w:p w14:paraId="19298F70" w14:textId="77777777" w:rsidR="004A2342" w:rsidRDefault="004A2342" w:rsidP="00E9278E">
      <w:pPr>
        <w:pStyle w:val="Flietext"/>
        <w:rPr>
          <w:rFonts w:eastAsiaTheme="minorEastAsia" w:cstheme="minorBidi"/>
          <w:b/>
          <w:bCs/>
          <w:szCs w:val="22"/>
        </w:rPr>
      </w:pPr>
    </w:p>
    <w:p w14:paraId="7EC8A0A1" w14:textId="67DCB571" w:rsidR="00E9278E" w:rsidRPr="00D93281" w:rsidRDefault="00E9278E" w:rsidP="00E9278E">
      <w:pPr>
        <w:pStyle w:val="Flietext"/>
        <w:rPr>
          <w:rFonts w:eastAsiaTheme="minorEastAsia" w:cstheme="minorBidi"/>
          <w:b/>
          <w:szCs w:val="22"/>
          <w:lang w:val="de-DE"/>
        </w:rPr>
      </w:pPr>
      <w:r w:rsidRPr="00D93281">
        <w:rPr>
          <w:rFonts w:eastAsiaTheme="minorEastAsia" w:cstheme="minorBidi"/>
          <w:b/>
          <w:bCs/>
          <w:szCs w:val="22"/>
        </w:rPr>
        <w:t>Contatti</w:t>
      </w:r>
      <w:r w:rsidRPr="00D93281">
        <w:rPr>
          <w:rFonts w:eastAsiaTheme="minorEastAsia" w:cstheme="minorBidi"/>
          <w:b/>
          <w:szCs w:val="22"/>
          <w:lang w:val="de-DE"/>
        </w:rPr>
        <w:t> </w:t>
      </w:r>
    </w:p>
    <w:p w14:paraId="71C72F14" w14:textId="77777777" w:rsidR="00E9278E" w:rsidRPr="00D93281" w:rsidRDefault="00E9278E" w:rsidP="00E9278E">
      <w:pPr>
        <w:pStyle w:val="Flietext"/>
        <w:rPr>
          <w:rFonts w:eastAsiaTheme="minorEastAsia" w:cstheme="minorBidi"/>
          <w:szCs w:val="22"/>
          <w:lang w:val="en-US"/>
        </w:rPr>
      </w:pPr>
      <w:r w:rsidRPr="00D93281">
        <w:rPr>
          <w:rFonts w:eastAsiaTheme="minorEastAsia" w:cstheme="minorBidi"/>
          <w:szCs w:val="22"/>
        </w:rPr>
        <w:t>Gabriele De Rossi</w:t>
      </w:r>
      <w:r w:rsidRPr="00D93281">
        <w:rPr>
          <w:rFonts w:eastAsiaTheme="minorEastAsia" w:cstheme="minorBidi"/>
          <w:szCs w:val="22"/>
          <w:lang w:val="de-DE"/>
        </w:rPr>
        <w:t> </w:t>
      </w:r>
      <w:r w:rsidRPr="00D93281">
        <w:rPr>
          <w:rFonts w:eastAsiaTheme="minorEastAsia" w:cstheme="minorBidi"/>
          <w:szCs w:val="22"/>
          <w:lang w:val="de-DE"/>
        </w:rPr>
        <w:br/>
      </w:r>
      <w:r w:rsidRPr="00D93281">
        <w:rPr>
          <w:rFonts w:eastAsiaTheme="minorEastAsia" w:cstheme="minorBidi"/>
          <w:szCs w:val="22"/>
        </w:rPr>
        <w:t>Verind S.p.A.</w:t>
      </w:r>
      <w:r w:rsidRPr="00D93281">
        <w:rPr>
          <w:rFonts w:eastAsiaTheme="minorEastAsia" w:cstheme="minorBidi"/>
          <w:szCs w:val="22"/>
          <w:lang w:val="de-DE"/>
        </w:rPr>
        <w:t> </w:t>
      </w:r>
      <w:r w:rsidRPr="00D93281">
        <w:rPr>
          <w:rFonts w:eastAsiaTheme="minorEastAsia" w:cstheme="minorBidi"/>
          <w:szCs w:val="22"/>
          <w:lang w:val="de-DE"/>
        </w:rPr>
        <w:br/>
      </w:r>
      <w:r w:rsidRPr="00133907">
        <w:rPr>
          <w:rFonts w:eastAsiaTheme="minorEastAsia" w:cstheme="minorBidi"/>
          <w:szCs w:val="22"/>
          <w:lang w:val="en-US"/>
        </w:rPr>
        <w:t>Application Technology</w:t>
      </w:r>
      <w:r w:rsidRPr="00D93281">
        <w:rPr>
          <w:rFonts w:eastAsiaTheme="minorEastAsia" w:cstheme="minorBidi"/>
          <w:szCs w:val="22"/>
          <w:lang w:val="en-US"/>
        </w:rPr>
        <w:t> </w:t>
      </w:r>
      <w:r w:rsidRPr="00D93281">
        <w:rPr>
          <w:rFonts w:eastAsiaTheme="minorEastAsia" w:cstheme="minorBidi"/>
          <w:szCs w:val="22"/>
          <w:lang w:val="en-US"/>
        </w:rPr>
        <w:br/>
      </w:r>
      <w:r w:rsidRPr="00133907">
        <w:rPr>
          <w:rFonts w:eastAsiaTheme="minorEastAsia" w:cstheme="minorBidi"/>
          <w:szCs w:val="22"/>
          <w:lang w:val="en-US"/>
        </w:rPr>
        <w:t>APT Auto - Service</w:t>
      </w:r>
      <w:r w:rsidRPr="00D93281">
        <w:rPr>
          <w:rFonts w:eastAsiaTheme="minorEastAsia" w:cstheme="minorBidi"/>
          <w:szCs w:val="22"/>
          <w:lang w:val="en-US"/>
        </w:rPr>
        <w:t> </w:t>
      </w:r>
      <w:r w:rsidRPr="00D93281">
        <w:rPr>
          <w:rFonts w:eastAsiaTheme="minorEastAsia" w:cstheme="minorBidi"/>
          <w:szCs w:val="22"/>
          <w:lang w:val="en-US"/>
        </w:rPr>
        <w:br/>
      </w:r>
      <w:r w:rsidRPr="00133907">
        <w:rPr>
          <w:rFonts w:eastAsiaTheme="minorEastAsia" w:cstheme="minorBidi"/>
          <w:szCs w:val="22"/>
          <w:lang w:val="en-US"/>
        </w:rPr>
        <w:t>Phone +39 02 95951726</w:t>
      </w:r>
      <w:r w:rsidRPr="00D93281">
        <w:rPr>
          <w:rFonts w:eastAsiaTheme="minorEastAsia" w:cstheme="minorBidi"/>
          <w:szCs w:val="22"/>
          <w:lang w:val="en-US"/>
        </w:rPr>
        <w:t> </w:t>
      </w:r>
      <w:r w:rsidRPr="00D93281">
        <w:rPr>
          <w:rFonts w:eastAsiaTheme="minorEastAsia" w:cstheme="minorBidi"/>
          <w:szCs w:val="22"/>
          <w:lang w:val="en-US"/>
        </w:rPr>
        <w:br/>
      </w:r>
      <w:r w:rsidRPr="00133907">
        <w:rPr>
          <w:rFonts w:eastAsiaTheme="minorEastAsia" w:cstheme="minorBidi"/>
          <w:szCs w:val="22"/>
          <w:lang w:val="en-US"/>
        </w:rPr>
        <w:t xml:space="preserve">E-Mail </w:t>
      </w:r>
      <w:hyperlink r:id="rId19" w:tgtFrame="_blank" w:history="1">
        <w:r w:rsidRPr="00133907">
          <w:rPr>
            <w:rStyle w:val="Hyperlink"/>
            <w:rFonts w:eastAsiaTheme="minorEastAsia" w:cstheme="minorBidi"/>
            <w:szCs w:val="22"/>
            <w:lang w:val="en-US"/>
          </w:rPr>
          <w:t>Gabriele.DeRossi@verind.it</w:t>
        </w:r>
      </w:hyperlink>
      <w:r w:rsidRPr="00D93281">
        <w:rPr>
          <w:rFonts w:eastAsiaTheme="minorEastAsia" w:cstheme="minorBidi"/>
          <w:szCs w:val="22"/>
          <w:lang w:val="en-US"/>
        </w:rPr>
        <w:t> </w:t>
      </w:r>
    </w:p>
    <w:p w14:paraId="0166165E" w14:textId="77777777" w:rsidR="00E9278E" w:rsidRPr="00D93281" w:rsidRDefault="00E9278E" w:rsidP="00E9278E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 xml:space="preserve">Internet </w:t>
      </w:r>
      <w:hyperlink r:id="rId20" w:tgtFrame="_blank" w:history="1">
        <w:r w:rsidRPr="00D93281">
          <w:rPr>
            <w:rStyle w:val="Hyperlink"/>
            <w:rFonts w:eastAsiaTheme="minorEastAsia" w:cstheme="minorBidi"/>
            <w:szCs w:val="22"/>
          </w:rPr>
          <w:t>www.verind.it</w:t>
        </w:r>
      </w:hyperlink>
      <w:r w:rsidRPr="00D93281">
        <w:rPr>
          <w:rFonts w:eastAsiaTheme="minorEastAsia" w:cstheme="minorBidi"/>
          <w:szCs w:val="22"/>
          <w:lang w:val="de-DE"/>
        </w:rPr>
        <w:t> </w:t>
      </w:r>
    </w:p>
    <w:p w14:paraId="4474D09E" w14:textId="77777777" w:rsidR="00E9278E" w:rsidRPr="00D93281" w:rsidRDefault="00E9278E" w:rsidP="00E9278E">
      <w:pPr>
        <w:pStyle w:val="Flietext"/>
        <w:rPr>
          <w:rFonts w:eastAsiaTheme="minorEastAsia" w:cstheme="minorBidi"/>
          <w:szCs w:val="22"/>
          <w:lang w:val="de-DE"/>
        </w:rPr>
      </w:pPr>
    </w:p>
    <w:p w14:paraId="50740747" w14:textId="77777777" w:rsidR="00E9278E" w:rsidRDefault="00E9278E" w:rsidP="00E9278E">
      <w:pPr>
        <w:pStyle w:val="Flietext"/>
        <w:rPr>
          <w:rFonts w:eastAsiaTheme="minorEastAsia" w:cstheme="minorBidi"/>
          <w:szCs w:val="22"/>
          <w:lang w:val="de-DE"/>
        </w:rPr>
      </w:pPr>
    </w:p>
    <w:p w14:paraId="0E4817D9" w14:textId="77777777" w:rsidR="00E9278E" w:rsidRPr="00D93281" w:rsidRDefault="00E9278E" w:rsidP="00E9278E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  <w:lang w:val="de-DE"/>
        </w:rPr>
        <w:br/>
      </w:r>
      <w:r w:rsidRPr="00D93281">
        <w:rPr>
          <w:rFonts w:eastAsiaTheme="minorEastAsia" w:cstheme="minorBidi"/>
          <w:szCs w:val="22"/>
          <w:u w:val="single"/>
        </w:rPr>
        <w:t>Ufficio Stampa:</w:t>
      </w:r>
      <w:r w:rsidRPr="00D93281">
        <w:rPr>
          <w:rFonts w:eastAsiaTheme="minorEastAsia" w:cstheme="minorBidi"/>
          <w:szCs w:val="22"/>
        </w:rPr>
        <w:t> 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7EC78644" w14:textId="77777777" w:rsidR="00E9278E" w:rsidRPr="00D93281" w:rsidRDefault="00E9278E" w:rsidP="00E9278E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>Soluzione Group Srl 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4776E5E0" w14:textId="77777777" w:rsidR="00E9278E" w:rsidRPr="00D93281" w:rsidRDefault="00E9278E" w:rsidP="00E9278E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>Michela Bracchi 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375D8FED" w14:textId="77777777" w:rsidR="00E9278E" w:rsidRPr="00D93281" w:rsidRDefault="00E9278E" w:rsidP="00E9278E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 xml:space="preserve">Tel. </w:t>
      </w:r>
      <w:r w:rsidRPr="00D93281">
        <w:rPr>
          <w:rFonts w:eastAsiaTheme="minorEastAsia" w:cstheme="minorBidi"/>
          <w:szCs w:val="22"/>
          <w:u w:val="single"/>
        </w:rPr>
        <w:t>+</w:t>
      </w:r>
      <w:r>
        <w:rPr>
          <w:rFonts w:eastAsiaTheme="minorEastAsia" w:cstheme="minorBidi"/>
          <w:szCs w:val="22"/>
        </w:rPr>
        <w:t xml:space="preserve">39 </w:t>
      </w:r>
      <w:r w:rsidRPr="00D93281">
        <w:rPr>
          <w:rFonts w:eastAsiaTheme="minorEastAsia" w:cstheme="minorBidi"/>
          <w:szCs w:val="22"/>
          <w:u w:val="single"/>
        </w:rPr>
        <w:t>337 222141</w:t>
      </w:r>
      <w:r w:rsidRPr="00D93281">
        <w:rPr>
          <w:rFonts w:eastAsiaTheme="minorEastAsia" w:cstheme="minorBidi"/>
          <w:szCs w:val="22"/>
          <w:lang w:val="de-DE"/>
        </w:rPr>
        <w:t> </w:t>
      </w:r>
    </w:p>
    <w:p w14:paraId="3EA742A3" w14:textId="05AED12F" w:rsidR="00E9278E" w:rsidRPr="004A2342" w:rsidRDefault="00E9278E" w:rsidP="00D9165E">
      <w:pPr>
        <w:pStyle w:val="Flietext"/>
        <w:rPr>
          <w:rFonts w:eastAsiaTheme="minorEastAsia" w:cstheme="minorBidi"/>
          <w:szCs w:val="22"/>
          <w:lang w:val="de-DE"/>
        </w:rPr>
      </w:pPr>
      <w:r w:rsidRPr="00D93281">
        <w:rPr>
          <w:rFonts w:eastAsiaTheme="minorEastAsia" w:cstheme="minorBidi"/>
          <w:szCs w:val="22"/>
        </w:rPr>
        <w:t xml:space="preserve">E-mail: </w:t>
      </w:r>
      <w:hyperlink r:id="rId21" w:tgtFrame="_blank" w:history="1">
        <w:r w:rsidRPr="00D93281">
          <w:rPr>
            <w:rStyle w:val="Hyperlink"/>
            <w:rFonts w:eastAsiaTheme="minorEastAsia" w:cstheme="minorBidi"/>
            <w:szCs w:val="22"/>
          </w:rPr>
          <w:t>bracchi@soluzionegroup.com</w:t>
        </w:r>
      </w:hyperlink>
    </w:p>
    <w:sectPr w:rsidR="00E9278E" w:rsidRPr="004A2342" w:rsidSect="004A2342">
      <w:type w:val="continuous"/>
      <w:pgSz w:w="11900" w:h="16840"/>
      <w:pgMar w:top="3515" w:right="2778" w:bottom="1701" w:left="1361" w:header="794" w:footer="839" w:gutter="0"/>
      <w:cols w:num="2" w:space="709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5E3F1" w14:textId="77777777" w:rsidR="001679DD" w:rsidRDefault="001679DD" w:rsidP="00D9165E">
      <w:r>
        <w:separator/>
      </w:r>
    </w:p>
  </w:endnote>
  <w:endnote w:type="continuationSeparator" w:id="0">
    <w:p w14:paraId="3798489A" w14:textId="77777777" w:rsidR="001679DD" w:rsidRDefault="001679DD" w:rsidP="00D9165E">
      <w:r>
        <w:continuationSeparator/>
      </w:r>
    </w:p>
  </w:endnote>
  <w:endnote w:type="continuationNotice" w:id="1">
    <w:p w14:paraId="149ADA2C" w14:textId="77777777" w:rsidR="001679DD" w:rsidRDefault="001679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EAD1A" w14:textId="6064BF03" w:rsidR="00E0383B" w:rsidRDefault="00E0383B">
    <w:pPr>
      <w:pStyle w:val="Fuzeile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1400B09B" wp14:editId="462D982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2" name="Textfeld 1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7B6D3A" w14:textId="3C1A0411" w:rsidR="00E0383B" w:rsidRPr="00E0383B" w:rsidRDefault="00E0383B" w:rsidP="00E0383B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00B09B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A7B6D3A" w14:textId="3C1A0411" w:rsidR="00E0383B" w:rsidRPr="00E0383B" w:rsidRDefault="00E0383B" w:rsidP="00E0383B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22C13" w14:textId="3435FE31" w:rsidR="00652126" w:rsidRPr="00FA5FBE" w:rsidRDefault="007B0C0C" w:rsidP="00FA5FBE">
    <w:pPr>
      <w:pStyle w:val="Kopfzeile"/>
    </w:pPr>
    <w:ins w:id="2" w:author="Michela Bracchi" w:date="2024-11-04T11:07:00Z">
      <w:r>
        <w:rPr>
          <w:lang w:eastAsia="it-IT"/>
        </w:rPr>
        <mc:AlternateContent>
          <mc:Choice Requires="wps">
            <w:drawing>
              <wp:anchor distT="0" distB="0" distL="114300" distR="114300" simplePos="0" relativeHeight="251658246" behindDoc="1" locked="0" layoutInCell="1" allowOverlap="1" wp14:anchorId="112281A2" wp14:editId="73D3EB6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7342" cy="439420"/>
                <wp:effectExtent l="0" t="0" r="0" b="0"/>
                <wp:wrapNone/>
                <wp:docPr id="1778913520" name="Casella di testo 1778913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342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802E2" w14:textId="5590D893" w:rsidR="007B0C0C" w:rsidRPr="004610AB" w:rsidRDefault="007B0C0C" w:rsidP="007B0C0C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 w:rsidRPr="004610AB">
                              <w:rPr>
                                <w:sz w:val="13"/>
                                <w:szCs w:val="13"/>
                              </w:rPr>
                              <w:t xml:space="preserve">Com.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4 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Rev. 0 (22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5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.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343</w:t>
                            </w:r>
                            <w:r w:rsidRPr="004610AB">
                              <w:rPr>
                                <w:sz w:val="13"/>
                                <w:szCs w:val="1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281A2" id="_x0000_t202" coordsize="21600,21600" o:spt="202" path="m,l,21600r21600,l21600,xe">
                <v:stroke joinstyle="miter"/>
                <v:path gradientshapeok="t" o:connecttype="rect"/>
              </v:shapetype>
              <v:shape id="Casella di testo 1778913520" o:spid="_x0000_s1028" type="#_x0000_t202" style="position:absolute;margin-left:0;margin-top:0;width:118.7pt;height:34.6pt;z-index:-2516582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" filled="f" stroked="f">
                <v:textbox inset=",7.2pt,,7.2pt">
                  <w:txbxContent>
                    <w:p w14:paraId="1BF802E2" w14:textId="5590D893" w:rsidR="007B0C0C" w:rsidRPr="004610AB" w:rsidRDefault="007B0C0C" w:rsidP="007B0C0C">
                      <w:pPr>
                        <w:rPr>
                          <w:sz w:val="13"/>
                          <w:szCs w:val="13"/>
                        </w:rPr>
                      </w:pPr>
                      <w:r w:rsidRPr="004610AB">
                        <w:rPr>
                          <w:sz w:val="13"/>
                          <w:szCs w:val="13"/>
                        </w:rPr>
                        <w:t xml:space="preserve">Com. </w:t>
                      </w:r>
                      <w:r>
                        <w:rPr>
                          <w:sz w:val="13"/>
                          <w:szCs w:val="13"/>
                        </w:rPr>
                        <w:t xml:space="preserve">4 </w:t>
                      </w:r>
                      <w:r w:rsidRPr="004610AB">
                        <w:rPr>
                          <w:sz w:val="13"/>
                          <w:szCs w:val="13"/>
                        </w:rPr>
                        <w:t>Rev. 0 (22</w:t>
                      </w:r>
                      <w:r>
                        <w:rPr>
                          <w:sz w:val="13"/>
                          <w:szCs w:val="13"/>
                        </w:rPr>
                        <w:t>5</w:t>
                      </w:r>
                      <w:r w:rsidRPr="004610AB">
                        <w:rPr>
                          <w:sz w:val="13"/>
                          <w:szCs w:val="13"/>
                        </w:rPr>
                        <w:t>.</w:t>
                      </w:r>
                      <w:r>
                        <w:rPr>
                          <w:sz w:val="13"/>
                          <w:szCs w:val="13"/>
                        </w:rPr>
                        <w:t>343</w:t>
                      </w:r>
                      <w:r w:rsidRPr="004610AB">
                        <w:rPr>
                          <w:sz w:val="13"/>
                          <w:szCs w:val="13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ins>
    <w:r w:rsidR="00652126" w:rsidRPr="005218C8">
      <w:fldChar w:fldCharType="begin"/>
    </w:r>
    <w:r w:rsidR="00652126" w:rsidRPr="005218C8">
      <w:instrText xml:space="preserve"> IF  \* MERGEFORMAT </w:instrText>
    </w:r>
    <w:fldSimple w:instr="NUMPAGES  \* MERGEFORMAT">
      <w:r w:rsidR="00596190">
        <w:instrText>3</w:instrText>
      </w:r>
    </w:fldSimple>
    <w:r w:rsidR="00652126" w:rsidRPr="005218C8">
      <w:instrText>&gt;"1" "</w:instrText>
    </w:r>
    <w:r w:rsidR="00652126" w:rsidRPr="005218C8">
      <w:fldChar w:fldCharType="begin"/>
    </w:r>
    <w:r w:rsidR="00652126" w:rsidRPr="005218C8">
      <w:instrText xml:space="preserve"> PAGE  \* MERGEFORMAT </w:instrText>
    </w:r>
    <w:r w:rsidR="00652126" w:rsidRPr="005218C8">
      <w:fldChar w:fldCharType="separate"/>
    </w:r>
    <w:r w:rsidR="00596190">
      <w:instrText>2</w:instrText>
    </w:r>
    <w:r w:rsidR="00652126" w:rsidRPr="005218C8">
      <w:fldChar w:fldCharType="end"/>
    </w:r>
    <w:r w:rsidR="00652126" w:rsidRPr="005218C8">
      <w:instrText>/</w:instrText>
    </w:r>
    <w:fldSimple w:instr="NUMPAGES  \* MERGEFORMAT">
      <w:r w:rsidR="00596190">
        <w:instrText>3</w:instrText>
      </w:r>
    </w:fldSimple>
    <w:r w:rsidR="00652126" w:rsidRPr="005218C8">
      <w:instrText>" "</w:instrText>
    </w:r>
    <w:r w:rsidR="00652126" w:rsidRPr="005218C8">
      <w:fldChar w:fldCharType="separate"/>
    </w:r>
    <w:r w:rsidR="00596190">
      <w:t>2</w:t>
    </w:r>
    <w:r w:rsidR="00596190" w:rsidRPr="005218C8">
      <w:t>/</w:t>
    </w:r>
    <w:r w:rsidR="00596190">
      <w:t>3</w:t>
    </w:r>
    <w:r w:rsidR="00652126" w:rsidRPr="005218C8">
      <w:fldChar w:fldCharType="end"/>
    </w:r>
    <w:r w:rsidR="00652126">
      <w:tab/>
      <w:t xml:space="preserve">Comunicato stampa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6A78" w14:textId="02DD1651" w:rsidR="00652126" w:rsidRPr="005218C8" w:rsidRDefault="00652126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596190">
        <w:instrText>3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596190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596190">
        <w:instrText>3</w:instrText>
      </w:r>
    </w:fldSimple>
    <w:r w:rsidRPr="005218C8">
      <w:instrText>" "</w:instrText>
    </w:r>
    <w:r w:rsidRPr="005218C8">
      <w:fldChar w:fldCharType="separate"/>
    </w:r>
    <w:r w:rsidR="00596190">
      <w:t>1</w:t>
    </w:r>
    <w:r w:rsidR="00596190" w:rsidRPr="005218C8">
      <w:t>/</w:t>
    </w:r>
    <w:r w:rsidR="00596190">
      <w:t>3</w:t>
    </w:r>
    <w:r w:rsidRPr="005218C8">
      <w:fldChar w:fldCharType="end"/>
    </w:r>
    <w:r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CB2C4" w14:textId="77777777" w:rsidR="001679DD" w:rsidRDefault="001679DD" w:rsidP="00D9165E">
      <w:r>
        <w:separator/>
      </w:r>
    </w:p>
  </w:footnote>
  <w:footnote w:type="continuationSeparator" w:id="0">
    <w:p w14:paraId="6F6AAA75" w14:textId="77777777" w:rsidR="001679DD" w:rsidRDefault="001679DD" w:rsidP="00D9165E">
      <w:r>
        <w:continuationSeparator/>
      </w:r>
    </w:p>
  </w:footnote>
  <w:footnote w:type="continuationNotice" w:id="1">
    <w:p w14:paraId="0A8917EB" w14:textId="77777777" w:rsidR="001679DD" w:rsidRDefault="001679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6CC9B" w14:textId="77777777" w:rsidR="007B0C0C" w:rsidRDefault="007B0C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74C4C" w14:textId="77777777" w:rsidR="00652126" w:rsidRPr="00F73F1D" w:rsidRDefault="00652126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34362FAB" wp14:editId="1DCF773C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3C96EC" w14:textId="77777777" w:rsidR="00652126" w:rsidRPr="000E4AC6" w:rsidRDefault="00652126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E4AC6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76C9F4" w14:textId="77777777" w:rsidR="00652126" w:rsidRPr="00D5024B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E4AC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5024B">
                            <w:rPr>
                              <w:lang w:val="de-DE"/>
                            </w:rPr>
                            <w:t>34</w:t>
                          </w:r>
                        </w:p>
                        <w:p w14:paraId="112E76E7" w14:textId="77777777" w:rsidR="00652126" w:rsidRPr="00D5024B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5024B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3E94268D" w14:textId="77777777" w:rsidR="00652126" w:rsidRPr="00753388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497D69F" w14:textId="77777777" w:rsidR="00652126" w:rsidRPr="00D5024B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5024B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60118513" w14:textId="77777777" w:rsidR="00652126" w:rsidRPr="00D5024B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5024B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B2B18A6" w14:textId="77777777" w:rsidR="00652126" w:rsidRPr="00753388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F5D5D9D" w14:textId="77777777" w:rsidR="00652126" w:rsidRPr="00D5024B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5024B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1BDD2A8D" w14:textId="77777777" w:rsidR="00652126" w:rsidRPr="0026127D" w:rsidRDefault="00652126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362FA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3C96EC" w14:textId="77777777" w:rsidR="00652126" w:rsidRPr="000E4AC6" w:rsidRDefault="00652126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E4AC6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76C9F4" w14:textId="77777777" w:rsidR="00652126" w:rsidRPr="00D5024B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E4AC6">
                      <w:rPr>
                        <w:lang w:val="de-DE"/>
                      </w:rPr>
                      <w:t xml:space="preserve">Carl-Benz-Str. </w:t>
                    </w:r>
                    <w:r w:rsidRPr="00D5024B">
                      <w:rPr>
                        <w:lang w:val="de-DE"/>
                      </w:rPr>
                      <w:t>34</w:t>
                    </w:r>
                  </w:p>
                  <w:p w14:paraId="112E76E7" w14:textId="77777777" w:rsidR="00652126" w:rsidRPr="00D5024B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5024B">
                      <w:rPr>
                        <w:lang w:val="de-DE"/>
                      </w:rPr>
                      <w:t>74321 Bietigheim-Bissingen</w:t>
                    </w:r>
                  </w:p>
                  <w:p w14:paraId="3E94268D" w14:textId="77777777" w:rsidR="00652126" w:rsidRPr="00753388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497D69F" w14:textId="77777777" w:rsidR="00652126" w:rsidRPr="00D5024B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5024B">
                      <w:rPr>
                        <w:lang w:val="de-DE"/>
                      </w:rPr>
                      <w:t xml:space="preserve">Tel.: +49 7142 78-0 </w:t>
                    </w:r>
                  </w:p>
                  <w:p w14:paraId="60118513" w14:textId="77777777" w:rsidR="00652126" w:rsidRPr="00D5024B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5024B">
                      <w:rPr>
                        <w:lang w:val="de-DE"/>
                      </w:rPr>
                      <w:t xml:space="preserve">Fax: +49 7142 78-2107 </w:t>
                    </w:r>
                  </w:p>
                  <w:p w14:paraId="1B2B18A6" w14:textId="77777777" w:rsidR="00652126" w:rsidRPr="00753388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F5D5D9D" w14:textId="77777777" w:rsidR="00652126" w:rsidRPr="00D5024B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D5024B">
                      <w:rPr>
                        <w:lang w:val="de-DE"/>
                      </w:rPr>
                      <w:t xml:space="preserve">info@durr.com </w:t>
                    </w:r>
                  </w:p>
                  <w:p w14:paraId="1BDD2A8D" w14:textId="77777777" w:rsidR="00652126" w:rsidRPr="0026127D" w:rsidRDefault="00652126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3B1DF08B" wp14:editId="06A1E3B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C85ED" w14:textId="77777777" w:rsidR="00652126" w:rsidRPr="005837F9" w:rsidRDefault="00652126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0BAA519B" wp14:editId="20096487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236251E2" wp14:editId="0DEBFF7B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DAA56B" w14:textId="77777777" w:rsidR="00652126" w:rsidRDefault="00652126" w:rsidP="005218C8">
    <w:pPr>
      <w:pStyle w:val="Kopfzeile"/>
    </w:pPr>
  </w:p>
  <w:p w14:paraId="6E08EF48" w14:textId="77777777" w:rsidR="00652126" w:rsidRDefault="00652126" w:rsidP="005218C8">
    <w:pPr>
      <w:pStyle w:val="Kopfzeile"/>
    </w:pPr>
  </w:p>
  <w:p w14:paraId="67D08F32" w14:textId="77777777" w:rsidR="00652126" w:rsidRDefault="00652126" w:rsidP="005218C8">
    <w:pPr>
      <w:pStyle w:val="Kopfzeile"/>
    </w:pPr>
  </w:p>
  <w:p w14:paraId="47125CB0" w14:textId="77777777" w:rsidR="00652126" w:rsidRDefault="00652126" w:rsidP="00D9165E"/>
  <w:p w14:paraId="267A9884" w14:textId="77777777" w:rsidR="00652126" w:rsidRDefault="00652126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31B4C3E3" wp14:editId="7ECBA9C3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FE86C3" w14:textId="77777777" w:rsidR="00652126" w:rsidRPr="000E4AC6" w:rsidRDefault="00652126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E4AC6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B84DECD" w14:textId="77777777" w:rsidR="00652126" w:rsidRPr="00D5024B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E4AC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5024B">
                            <w:rPr>
                              <w:lang w:val="de-DE"/>
                            </w:rPr>
                            <w:t>34</w:t>
                          </w:r>
                        </w:p>
                        <w:p w14:paraId="436430F8" w14:textId="77777777" w:rsidR="00652126" w:rsidRPr="00D5024B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5024B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75B77368" w14:textId="77777777" w:rsidR="00652126" w:rsidRPr="00753388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9D34A67" w14:textId="77777777" w:rsidR="00652126" w:rsidRPr="00D5024B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5024B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59DA215D" w14:textId="77777777" w:rsidR="00652126" w:rsidRPr="00D5024B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5024B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03EE5B9" w14:textId="77777777" w:rsidR="00652126" w:rsidRPr="00753388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7FFA421" w14:textId="77777777" w:rsidR="00652126" w:rsidRPr="00D5024B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D5024B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15484921" w14:textId="77777777" w:rsidR="00652126" w:rsidRPr="0026127D" w:rsidRDefault="00652126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4C3E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7CFE86C3" w14:textId="77777777" w:rsidR="00652126" w:rsidRPr="000E4AC6" w:rsidRDefault="00652126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E4AC6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B84DECD" w14:textId="77777777" w:rsidR="00652126" w:rsidRPr="00D5024B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E4AC6">
                      <w:rPr>
                        <w:lang w:val="de-DE"/>
                      </w:rPr>
                      <w:t xml:space="preserve">Carl-Benz-Str. </w:t>
                    </w:r>
                    <w:r w:rsidRPr="00D5024B">
                      <w:rPr>
                        <w:lang w:val="de-DE"/>
                      </w:rPr>
                      <w:t>34</w:t>
                    </w:r>
                  </w:p>
                  <w:p w14:paraId="436430F8" w14:textId="77777777" w:rsidR="00652126" w:rsidRPr="00D5024B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5024B">
                      <w:rPr>
                        <w:lang w:val="de-DE"/>
                      </w:rPr>
                      <w:t>74321 Bietigheim-Bissingen</w:t>
                    </w:r>
                  </w:p>
                  <w:p w14:paraId="75B77368" w14:textId="77777777" w:rsidR="00652126" w:rsidRPr="00753388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9D34A67" w14:textId="77777777" w:rsidR="00652126" w:rsidRPr="00D5024B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5024B">
                      <w:rPr>
                        <w:lang w:val="de-DE"/>
                      </w:rPr>
                      <w:t xml:space="preserve">Tel.: +49 7142 78-0 </w:t>
                    </w:r>
                  </w:p>
                  <w:p w14:paraId="59DA215D" w14:textId="77777777" w:rsidR="00652126" w:rsidRPr="00D5024B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5024B">
                      <w:rPr>
                        <w:lang w:val="de-DE"/>
                      </w:rPr>
                      <w:t xml:space="preserve">Fax: +49 7142 78-2107 </w:t>
                    </w:r>
                  </w:p>
                  <w:p w14:paraId="203EE5B9" w14:textId="77777777" w:rsidR="00652126" w:rsidRPr="00753388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7FFA421" w14:textId="77777777" w:rsidR="00652126" w:rsidRPr="00D5024B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D5024B">
                      <w:rPr>
                        <w:lang w:val="de-DE"/>
                      </w:rPr>
                      <w:t xml:space="preserve">info@durr.com </w:t>
                    </w:r>
                  </w:p>
                  <w:p w14:paraId="15484921" w14:textId="77777777" w:rsidR="00652126" w:rsidRPr="0026127D" w:rsidRDefault="00652126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9796C02"/>
    <w:multiLevelType w:val="hybridMultilevel"/>
    <w:tmpl w:val="24786A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23742092">
    <w:abstractNumId w:val="2"/>
  </w:num>
  <w:num w:numId="2" w16cid:durableId="1120761175">
    <w:abstractNumId w:val="16"/>
  </w:num>
  <w:num w:numId="3" w16cid:durableId="1894465528">
    <w:abstractNumId w:val="4"/>
  </w:num>
  <w:num w:numId="4" w16cid:durableId="1258100187">
    <w:abstractNumId w:val="7"/>
  </w:num>
  <w:num w:numId="5" w16cid:durableId="151407007">
    <w:abstractNumId w:val="13"/>
  </w:num>
  <w:num w:numId="6" w16cid:durableId="1032224711">
    <w:abstractNumId w:val="1"/>
  </w:num>
  <w:num w:numId="7" w16cid:durableId="1616668037">
    <w:abstractNumId w:val="19"/>
  </w:num>
  <w:num w:numId="8" w16cid:durableId="14040465">
    <w:abstractNumId w:val="6"/>
  </w:num>
  <w:num w:numId="9" w16cid:durableId="536240040">
    <w:abstractNumId w:val="18"/>
  </w:num>
  <w:num w:numId="10" w16cid:durableId="82459447">
    <w:abstractNumId w:val="5"/>
  </w:num>
  <w:num w:numId="11" w16cid:durableId="1517622990">
    <w:abstractNumId w:val="0"/>
  </w:num>
  <w:num w:numId="12" w16cid:durableId="162016713">
    <w:abstractNumId w:val="3"/>
  </w:num>
  <w:num w:numId="13" w16cid:durableId="2144036345">
    <w:abstractNumId w:val="9"/>
  </w:num>
  <w:num w:numId="14" w16cid:durableId="1563906394">
    <w:abstractNumId w:val="12"/>
  </w:num>
  <w:num w:numId="15" w16cid:durableId="53508969">
    <w:abstractNumId w:val="15"/>
  </w:num>
  <w:num w:numId="16" w16cid:durableId="446512420">
    <w:abstractNumId w:val="14"/>
  </w:num>
  <w:num w:numId="17" w16cid:durableId="1834757131">
    <w:abstractNumId w:val="11"/>
  </w:num>
  <w:num w:numId="18" w16cid:durableId="795874779">
    <w:abstractNumId w:val="8"/>
  </w:num>
  <w:num w:numId="19" w16cid:durableId="2002661787">
    <w:abstractNumId w:val="10"/>
  </w:num>
  <w:num w:numId="20" w16cid:durableId="1878618033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chela Bracchi">
    <w15:presenceInfo w15:providerId="AD" w15:userId="S::michela@soluzionegroupsrl.onmicrosoft.com::51e11307-ff0c-4c7e-914b-642d61e656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it-IT" w:vendorID="64" w:dllVersion="6" w:nlCheck="1" w:checkStyle="0"/>
  <w:activeWritingStyle w:appName="MSWord" w:lang="fr-FR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39C"/>
    <w:rsid w:val="0001154C"/>
    <w:rsid w:val="00012F56"/>
    <w:rsid w:val="000137F9"/>
    <w:rsid w:val="00013B23"/>
    <w:rsid w:val="00014379"/>
    <w:rsid w:val="00015F92"/>
    <w:rsid w:val="00021841"/>
    <w:rsid w:val="0002273A"/>
    <w:rsid w:val="00026B8C"/>
    <w:rsid w:val="00030020"/>
    <w:rsid w:val="00030515"/>
    <w:rsid w:val="00030C1A"/>
    <w:rsid w:val="00030C83"/>
    <w:rsid w:val="0003125D"/>
    <w:rsid w:val="0003543C"/>
    <w:rsid w:val="00036336"/>
    <w:rsid w:val="000374FD"/>
    <w:rsid w:val="00037BB3"/>
    <w:rsid w:val="00037FF7"/>
    <w:rsid w:val="00040FEA"/>
    <w:rsid w:val="0004140A"/>
    <w:rsid w:val="000436AB"/>
    <w:rsid w:val="00053843"/>
    <w:rsid w:val="000557D8"/>
    <w:rsid w:val="0005795E"/>
    <w:rsid w:val="0006027C"/>
    <w:rsid w:val="00062BC6"/>
    <w:rsid w:val="00062C8E"/>
    <w:rsid w:val="00064547"/>
    <w:rsid w:val="0006654A"/>
    <w:rsid w:val="000667BB"/>
    <w:rsid w:val="000679B5"/>
    <w:rsid w:val="00067A27"/>
    <w:rsid w:val="00073211"/>
    <w:rsid w:val="0007472C"/>
    <w:rsid w:val="000750E4"/>
    <w:rsid w:val="00077087"/>
    <w:rsid w:val="000830E8"/>
    <w:rsid w:val="000835B9"/>
    <w:rsid w:val="00090C8B"/>
    <w:rsid w:val="00095F60"/>
    <w:rsid w:val="000961C5"/>
    <w:rsid w:val="00097770"/>
    <w:rsid w:val="00097924"/>
    <w:rsid w:val="000A0BBC"/>
    <w:rsid w:val="000A3244"/>
    <w:rsid w:val="000A4D57"/>
    <w:rsid w:val="000A6420"/>
    <w:rsid w:val="000A779F"/>
    <w:rsid w:val="000A799A"/>
    <w:rsid w:val="000B09C9"/>
    <w:rsid w:val="000B122D"/>
    <w:rsid w:val="000B17AC"/>
    <w:rsid w:val="000B38EE"/>
    <w:rsid w:val="000B6E58"/>
    <w:rsid w:val="000C009A"/>
    <w:rsid w:val="000C2A85"/>
    <w:rsid w:val="000C3AF3"/>
    <w:rsid w:val="000C74C8"/>
    <w:rsid w:val="000D1867"/>
    <w:rsid w:val="000D29B2"/>
    <w:rsid w:val="000D4047"/>
    <w:rsid w:val="000D7B24"/>
    <w:rsid w:val="000D7BB9"/>
    <w:rsid w:val="000E4AC6"/>
    <w:rsid w:val="000F1B6F"/>
    <w:rsid w:val="000F215E"/>
    <w:rsid w:val="000F52E1"/>
    <w:rsid w:val="000F599A"/>
    <w:rsid w:val="000F6000"/>
    <w:rsid w:val="00100C0C"/>
    <w:rsid w:val="0010134F"/>
    <w:rsid w:val="00102066"/>
    <w:rsid w:val="00102CD4"/>
    <w:rsid w:val="00103EE3"/>
    <w:rsid w:val="001052E0"/>
    <w:rsid w:val="001076E4"/>
    <w:rsid w:val="001125E3"/>
    <w:rsid w:val="0011277F"/>
    <w:rsid w:val="00112DF3"/>
    <w:rsid w:val="0011382F"/>
    <w:rsid w:val="00113E44"/>
    <w:rsid w:val="00114E74"/>
    <w:rsid w:val="00115190"/>
    <w:rsid w:val="00116663"/>
    <w:rsid w:val="001167D1"/>
    <w:rsid w:val="00116F3F"/>
    <w:rsid w:val="00116F84"/>
    <w:rsid w:val="00117904"/>
    <w:rsid w:val="00117C7F"/>
    <w:rsid w:val="0012271D"/>
    <w:rsid w:val="00124E6A"/>
    <w:rsid w:val="00132758"/>
    <w:rsid w:val="001335AF"/>
    <w:rsid w:val="00135319"/>
    <w:rsid w:val="00142FDB"/>
    <w:rsid w:val="001440F5"/>
    <w:rsid w:val="00147965"/>
    <w:rsid w:val="0015096A"/>
    <w:rsid w:val="00151506"/>
    <w:rsid w:val="0015400D"/>
    <w:rsid w:val="0015529C"/>
    <w:rsid w:val="00156161"/>
    <w:rsid w:val="00161AB3"/>
    <w:rsid w:val="0016271C"/>
    <w:rsid w:val="00162EEF"/>
    <w:rsid w:val="0016325F"/>
    <w:rsid w:val="00163B9D"/>
    <w:rsid w:val="001679DD"/>
    <w:rsid w:val="00176D8A"/>
    <w:rsid w:val="00180D0F"/>
    <w:rsid w:val="00183D1A"/>
    <w:rsid w:val="001868FD"/>
    <w:rsid w:val="001877A6"/>
    <w:rsid w:val="001935AE"/>
    <w:rsid w:val="001936E8"/>
    <w:rsid w:val="00194AC6"/>
    <w:rsid w:val="00195EF1"/>
    <w:rsid w:val="00197009"/>
    <w:rsid w:val="001978C5"/>
    <w:rsid w:val="001A1B78"/>
    <w:rsid w:val="001A297C"/>
    <w:rsid w:val="001A5106"/>
    <w:rsid w:val="001A5B15"/>
    <w:rsid w:val="001A65EE"/>
    <w:rsid w:val="001B19C2"/>
    <w:rsid w:val="001C0A26"/>
    <w:rsid w:val="001C0A39"/>
    <w:rsid w:val="001C10C0"/>
    <w:rsid w:val="001C5EB3"/>
    <w:rsid w:val="001C7C87"/>
    <w:rsid w:val="001D0887"/>
    <w:rsid w:val="001D0F2E"/>
    <w:rsid w:val="001D697E"/>
    <w:rsid w:val="001D776F"/>
    <w:rsid w:val="001E18C4"/>
    <w:rsid w:val="001E2697"/>
    <w:rsid w:val="001E34A9"/>
    <w:rsid w:val="001F0B44"/>
    <w:rsid w:val="001F3730"/>
    <w:rsid w:val="001F3957"/>
    <w:rsid w:val="001F6276"/>
    <w:rsid w:val="001F7E95"/>
    <w:rsid w:val="00200E0B"/>
    <w:rsid w:val="0020322F"/>
    <w:rsid w:val="00205B62"/>
    <w:rsid w:val="0020631B"/>
    <w:rsid w:val="00206375"/>
    <w:rsid w:val="002066B5"/>
    <w:rsid w:val="002117D3"/>
    <w:rsid w:val="002118EB"/>
    <w:rsid w:val="002159EB"/>
    <w:rsid w:val="00216054"/>
    <w:rsid w:val="00216BD0"/>
    <w:rsid w:val="00216FC6"/>
    <w:rsid w:val="002176DB"/>
    <w:rsid w:val="00224F4E"/>
    <w:rsid w:val="0022584C"/>
    <w:rsid w:val="002259F0"/>
    <w:rsid w:val="00226865"/>
    <w:rsid w:val="00231A54"/>
    <w:rsid w:val="00234B3D"/>
    <w:rsid w:val="0023563A"/>
    <w:rsid w:val="00236655"/>
    <w:rsid w:val="002367FF"/>
    <w:rsid w:val="002408FF"/>
    <w:rsid w:val="00243F9B"/>
    <w:rsid w:val="00252189"/>
    <w:rsid w:val="0025441C"/>
    <w:rsid w:val="0026127D"/>
    <w:rsid w:val="002655A1"/>
    <w:rsid w:val="002714A1"/>
    <w:rsid w:val="002717A8"/>
    <w:rsid w:val="00272019"/>
    <w:rsid w:val="0027473E"/>
    <w:rsid w:val="00275350"/>
    <w:rsid w:val="00276EC6"/>
    <w:rsid w:val="00280819"/>
    <w:rsid w:val="00282680"/>
    <w:rsid w:val="00284C18"/>
    <w:rsid w:val="00286D5C"/>
    <w:rsid w:val="00286F33"/>
    <w:rsid w:val="0028740F"/>
    <w:rsid w:val="0029004F"/>
    <w:rsid w:val="00290FFE"/>
    <w:rsid w:val="00292501"/>
    <w:rsid w:val="00294020"/>
    <w:rsid w:val="00294B59"/>
    <w:rsid w:val="00294DDD"/>
    <w:rsid w:val="002961FC"/>
    <w:rsid w:val="00296AD3"/>
    <w:rsid w:val="0029750B"/>
    <w:rsid w:val="00297C52"/>
    <w:rsid w:val="002A1286"/>
    <w:rsid w:val="002A1717"/>
    <w:rsid w:val="002A172B"/>
    <w:rsid w:val="002A49F2"/>
    <w:rsid w:val="002A5671"/>
    <w:rsid w:val="002A5D25"/>
    <w:rsid w:val="002A639F"/>
    <w:rsid w:val="002B04BC"/>
    <w:rsid w:val="002B06E7"/>
    <w:rsid w:val="002B18CE"/>
    <w:rsid w:val="002B55D6"/>
    <w:rsid w:val="002B71FB"/>
    <w:rsid w:val="002C00EB"/>
    <w:rsid w:val="002C0163"/>
    <w:rsid w:val="002C5034"/>
    <w:rsid w:val="002C5677"/>
    <w:rsid w:val="002C75F3"/>
    <w:rsid w:val="002D0860"/>
    <w:rsid w:val="002D0F47"/>
    <w:rsid w:val="002D23FF"/>
    <w:rsid w:val="002D2DB0"/>
    <w:rsid w:val="002D2E6A"/>
    <w:rsid w:val="002D33B7"/>
    <w:rsid w:val="002D356C"/>
    <w:rsid w:val="002D4939"/>
    <w:rsid w:val="002D4DB1"/>
    <w:rsid w:val="002D506A"/>
    <w:rsid w:val="002D60E0"/>
    <w:rsid w:val="002D7EB6"/>
    <w:rsid w:val="002E2125"/>
    <w:rsid w:val="002E3A73"/>
    <w:rsid w:val="002F2B2C"/>
    <w:rsid w:val="002F3DE1"/>
    <w:rsid w:val="002F6BF1"/>
    <w:rsid w:val="002F7140"/>
    <w:rsid w:val="0030067C"/>
    <w:rsid w:val="0030169B"/>
    <w:rsid w:val="00302275"/>
    <w:rsid w:val="00302DB1"/>
    <w:rsid w:val="003035A6"/>
    <w:rsid w:val="00303F17"/>
    <w:rsid w:val="00330683"/>
    <w:rsid w:val="00333CF4"/>
    <w:rsid w:val="00335617"/>
    <w:rsid w:val="00336CFF"/>
    <w:rsid w:val="0033769D"/>
    <w:rsid w:val="00337AF0"/>
    <w:rsid w:val="00337EAD"/>
    <w:rsid w:val="00337FD5"/>
    <w:rsid w:val="00341E88"/>
    <w:rsid w:val="00344BA5"/>
    <w:rsid w:val="00345773"/>
    <w:rsid w:val="003473D1"/>
    <w:rsid w:val="00347D8E"/>
    <w:rsid w:val="0035095E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5DE2"/>
    <w:rsid w:val="00366A8E"/>
    <w:rsid w:val="00373E56"/>
    <w:rsid w:val="00375576"/>
    <w:rsid w:val="00375D1A"/>
    <w:rsid w:val="003777FB"/>
    <w:rsid w:val="003849ED"/>
    <w:rsid w:val="0038546A"/>
    <w:rsid w:val="0039048F"/>
    <w:rsid w:val="0039367F"/>
    <w:rsid w:val="00395574"/>
    <w:rsid w:val="003955B4"/>
    <w:rsid w:val="0039654F"/>
    <w:rsid w:val="003A046C"/>
    <w:rsid w:val="003A2989"/>
    <w:rsid w:val="003A692D"/>
    <w:rsid w:val="003B0692"/>
    <w:rsid w:val="003B108D"/>
    <w:rsid w:val="003B160B"/>
    <w:rsid w:val="003B1684"/>
    <w:rsid w:val="003B7EE8"/>
    <w:rsid w:val="003C2657"/>
    <w:rsid w:val="003C492A"/>
    <w:rsid w:val="003C552F"/>
    <w:rsid w:val="003C60F4"/>
    <w:rsid w:val="003D1AEE"/>
    <w:rsid w:val="003D1E7B"/>
    <w:rsid w:val="003D50EB"/>
    <w:rsid w:val="003D69B5"/>
    <w:rsid w:val="003D739B"/>
    <w:rsid w:val="003D763B"/>
    <w:rsid w:val="003D770A"/>
    <w:rsid w:val="003E06FE"/>
    <w:rsid w:val="003E0ECC"/>
    <w:rsid w:val="003E5B52"/>
    <w:rsid w:val="003E738F"/>
    <w:rsid w:val="003E7CF8"/>
    <w:rsid w:val="003F0CD8"/>
    <w:rsid w:val="003F1873"/>
    <w:rsid w:val="003F18D2"/>
    <w:rsid w:val="003F6165"/>
    <w:rsid w:val="00402949"/>
    <w:rsid w:val="00402AD2"/>
    <w:rsid w:val="0040335E"/>
    <w:rsid w:val="0040381F"/>
    <w:rsid w:val="00404174"/>
    <w:rsid w:val="0040784F"/>
    <w:rsid w:val="00407CD3"/>
    <w:rsid w:val="00416A79"/>
    <w:rsid w:val="0042113C"/>
    <w:rsid w:val="00422EC8"/>
    <w:rsid w:val="004236E0"/>
    <w:rsid w:val="00424A3C"/>
    <w:rsid w:val="00427DC7"/>
    <w:rsid w:val="0043346C"/>
    <w:rsid w:val="00434BA5"/>
    <w:rsid w:val="00436687"/>
    <w:rsid w:val="004370EF"/>
    <w:rsid w:val="00437273"/>
    <w:rsid w:val="00437CC6"/>
    <w:rsid w:val="00437D1F"/>
    <w:rsid w:val="004400ED"/>
    <w:rsid w:val="004404FF"/>
    <w:rsid w:val="004427AF"/>
    <w:rsid w:val="00444F03"/>
    <w:rsid w:val="00450174"/>
    <w:rsid w:val="00450D7A"/>
    <w:rsid w:val="00451CA7"/>
    <w:rsid w:val="00451DEA"/>
    <w:rsid w:val="004535D9"/>
    <w:rsid w:val="004548C1"/>
    <w:rsid w:val="00455402"/>
    <w:rsid w:val="00456256"/>
    <w:rsid w:val="0045766D"/>
    <w:rsid w:val="004606AC"/>
    <w:rsid w:val="00460FDC"/>
    <w:rsid w:val="00461B90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77D19"/>
    <w:rsid w:val="00480D01"/>
    <w:rsid w:val="00482146"/>
    <w:rsid w:val="00483C96"/>
    <w:rsid w:val="0048697B"/>
    <w:rsid w:val="00486F5D"/>
    <w:rsid w:val="00494EE7"/>
    <w:rsid w:val="004955B3"/>
    <w:rsid w:val="004A2342"/>
    <w:rsid w:val="004A3A5F"/>
    <w:rsid w:val="004B263B"/>
    <w:rsid w:val="004B3D7E"/>
    <w:rsid w:val="004C1A36"/>
    <w:rsid w:val="004C6EBC"/>
    <w:rsid w:val="004D0ED1"/>
    <w:rsid w:val="004D14A7"/>
    <w:rsid w:val="004D1D0E"/>
    <w:rsid w:val="004D3165"/>
    <w:rsid w:val="004D4AED"/>
    <w:rsid w:val="004D7B9E"/>
    <w:rsid w:val="004E0D94"/>
    <w:rsid w:val="004E0F77"/>
    <w:rsid w:val="004E2175"/>
    <w:rsid w:val="004E2746"/>
    <w:rsid w:val="004E3872"/>
    <w:rsid w:val="004E5E7F"/>
    <w:rsid w:val="004E7C0B"/>
    <w:rsid w:val="004F206E"/>
    <w:rsid w:val="004F2A79"/>
    <w:rsid w:val="004F2F77"/>
    <w:rsid w:val="004F39B4"/>
    <w:rsid w:val="004F3E59"/>
    <w:rsid w:val="004F4E97"/>
    <w:rsid w:val="004F50F4"/>
    <w:rsid w:val="004F5C76"/>
    <w:rsid w:val="004F639D"/>
    <w:rsid w:val="004F65B3"/>
    <w:rsid w:val="004F6D74"/>
    <w:rsid w:val="004F7151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17335"/>
    <w:rsid w:val="00520BFA"/>
    <w:rsid w:val="00521429"/>
    <w:rsid w:val="005218C8"/>
    <w:rsid w:val="00521CF5"/>
    <w:rsid w:val="00521FD5"/>
    <w:rsid w:val="00524BE9"/>
    <w:rsid w:val="005308D1"/>
    <w:rsid w:val="00530CAF"/>
    <w:rsid w:val="0053371F"/>
    <w:rsid w:val="0053448B"/>
    <w:rsid w:val="00534C1A"/>
    <w:rsid w:val="005365B4"/>
    <w:rsid w:val="0054450D"/>
    <w:rsid w:val="00551001"/>
    <w:rsid w:val="00554864"/>
    <w:rsid w:val="00555999"/>
    <w:rsid w:val="00555E2A"/>
    <w:rsid w:val="00562AFF"/>
    <w:rsid w:val="00564109"/>
    <w:rsid w:val="005673B5"/>
    <w:rsid w:val="005674E8"/>
    <w:rsid w:val="005755BD"/>
    <w:rsid w:val="00576176"/>
    <w:rsid w:val="00580070"/>
    <w:rsid w:val="00581C8C"/>
    <w:rsid w:val="0058274C"/>
    <w:rsid w:val="005837F9"/>
    <w:rsid w:val="00584007"/>
    <w:rsid w:val="00584B9D"/>
    <w:rsid w:val="00587179"/>
    <w:rsid w:val="005913CF"/>
    <w:rsid w:val="00591A8C"/>
    <w:rsid w:val="00591CEB"/>
    <w:rsid w:val="00592D83"/>
    <w:rsid w:val="00593AA7"/>
    <w:rsid w:val="00594B29"/>
    <w:rsid w:val="00596190"/>
    <w:rsid w:val="00597C83"/>
    <w:rsid w:val="00597F78"/>
    <w:rsid w:val="005A1C80"/>
    <w:rsid w:val="005A4B2C"/>
    <w:rsid w:val="005A60EB"/>
    <w:rsid w:val="005B01C4"/>
    <w:rsid w:val="005B184A"/>
    <w:rsid w:val="005B19FD"/>
    <w:rsid w:val="005B34DA"/>
    <w:rsid w:val="005B3CCD"/>
    <w:rsid w:val="005B6D53"/>
    <w:rsid w:val="005B7338"/>
    <w:rsid w:val="005C13A1"/>
    <w:rsid w:val="005C3911"/>
    <w:rsid w:val="005C4759"/>
    <w:rsid w:val="005D1745"/>
    <w:rsid w:val="005D1F94"/>
    <w:rsid w:val="005D3A5C"/>
    <w:rsid w:val="005D3E22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0C70"/>
    <w:rsid w:val="00602213"/>
    <w:rsid w:val="0060283F"/>
    <w:rsid w:val="00602E06"/>
    <w:rsid w:val="006074EB"/>
    <w:rsid w:val="0060792D"/>
    <w:rsid w:val="006117A1"/>
    <w:rsid w:val="0061379C"/>
    <w:rsid w:val="00614890"/>
    <w:rsid w:val="00615ED0"/>
    <w:rsid w:val="00617EA4"/>
    <w:rsid w:val="00624A4E"/>
    <w:rsid w:val="00624F37"/>
    <w:rsid w:val="00626A28"/>
    <w:rsid w:val="006274FD"/>
    <w:rsid w:val="006311E0"/>
    <w:rsid w:val="00632F11"/>
    <w:rsid w:val="00633959"/>
    <w:rsid w:val="00635ABF"/>
    <w:rsid w:val="006376C0"/>
    <w:rsid w:val="00637F9A"/>
    <w:rsid w:val="006401F7"/>
    <w:rsid w:val="006419D4"/>
    <w:rsid w:val="00641F88"/>
    <w:rsid w:val="006438A8"/>
    <w:rsid w:val="00643A04"/>
    <w:rsid w:val="0064408D"/>
    <w:rsid w:val="006449CA"/>
    <w:rsid w:val="00645074"/>
    <w:rsid w:val="00646097"/>
    <w:rsid w:val="00652126"/>
    <w:rsid w:val="0065393E"/>
    <w:rsid w:val="00663A6C"/>
    <w:rsid w:val="00664318"/>
    <w:rsid w:val="00664801"/>
    <w:rsid w:val="0066573F"/>
    <w:rsid w:val="006673F5"/>
    <w:rsid w:val="00667B01"/>
    <w:rsid w:val="006702CE"/>
    <w:rsid w:val="00670E84"/>
    <w:rsid w:val="00674DB7"/>
    <w:rsid w:val="00676F9E"/>
    <w:rsid w:val="0068106C"/>
    <w:rsid w:val="00681ECE"/>
    <w:rsid w:val="00683E9E"/>
    <w:rsid w:val="0068636E"/>
    <w:rsid w:val="00690B16"/>
    <w:rsid w:val="00691B0A"/>
    <w:rsid w:val="00691F9E"/>
    <w:rsid w:val="00694E2B"/>
    <w:rsid w:val="00695F99"/>
    <w:rsid w:val="006A538D"/>
    <w:rsid w:val="006A5A75"/>
    <w:rsid w:val="006A6348"/>
    <w:rsid w:val="006A688E"/>
    <w:rsid w:val="006A7C88"/>
    <w:rsid w:val="006B1D97"/>
    <w:rsid w:val="006B592D"/>
    <w:rsid w:val="006B6DD8"/>
    <w:rsid w:val="006C04DF"/>
    <w:rsid w:val="006C1C19"/>
    <w:rsid w:val="006C2364"/>
    <w:rsid w:val="006C2A31"/>
    <w:rsid w:val="006C38E6"/>
    <w:rsid w:val="006C3AA3"/>
    <w:rsid w:val="006C50E1"/>
    <w:rsid w:val="006C5191"/>
    <w:rsid w:val="006C6111"/>
    <w:rsid w:val="006C713A"/>
    <w:rsid w:val="006D24AE"/>
    <w:rsid w:val="006D4496"/>
    <w:rsid w:val="006D6C1A"/>
    <w:rsid w:val="006D7F10"/>
    <w:rsid w:val="006E0A49"/>
    <w:rsid w:val="006E2573"/>
    <w:rsid w:val="006E31F0"/>
    <w:rsid w:val="006E5644"/>
    <w:rsid w:val="006E5C09"/>
    <w:rsid w:val="006E616E"/>
    <w:rsid w:val="006E7FBA"/>
    <w:rsid w:val="006F0473"/>
    <w:rsid w:val="006F1D2E"/>
    <w:rsid w:val="006F2DE4"/>
    <w:rsid w:val="006F315A"/>
    <w:rsid w:val="006F4577"/>
    <w:rsid w:val="006F4C75"/>
    <w:rsid w:val="006F66DA"/>
    <w:rsid w:val="006F6A7A"/>
    <w:rsid w:val="006F77C7"/>
    <w:rsid w:val="00700DDD"/>
    <w:rsid w:val="007019E1"/>
    <w:rsid w:val="00705074"/>
    <w:rsid w:val="007065A6"/>
    <w:rsid w:val="00710899"/>
    <w:rsid w:val="00712070"/>
    <w:rsid w:val="007125A4"/>
    <w:rsid w:val="00713E2E"/>
    <w:rsid w:val="00715279"/>
    <w:rsid w:val="00716622"/>
    <w:rsid w:val="00720139"/>
    <w:rsid w:val="007238F1"/>
    <w:rsid w:val="00723DE6"/>
    <w:rsid w:val="00724249"/>
    <w:rsid w:val="00726540"/>
    <w:rsid w:val="00726A89"/>
    <w:rsid w:val="00726BFA"/>
    <w:rsid w:val="00727511"/>
    <w:rsid w:val="00727E16"/>
    <w:rsid w:val="00734321"/>
    <w:rsid w:val="00735193"/>
    <w:rsid w:val="00736291"/>
    <w:rsid w:val="00737683"/>
    <w:rsid w:val="00743337"/>
    <w:rsid w:val="00744943"/>
    <w:rsid w:val="00750C31"/>
    <w:rsid w:val="00753388"/>
    <w:rsid w:val="00753908"/>
    <w:rsid w:val="00754739"/>
    <w:rsid w:val="00757830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062F"/>
    <w:rsid w:val="00791C68"/>
    <w:rsid w:val="00794234"/>
    <w:rsid w:val="00794D9D"/>
    <w:rsid w:val="007A0268"/>
    <w:rsid w:val="007A7F56"/>
    <w:rsid w:val="007B0C0C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33B8"/>
    <w:rsid w:val="007D439C"/>
    <w:rsid w:val="007D49EB"/>
    <w:rsid w:val="007D5E15"/>
    <w:rsid w:val="007E0571"/>
    <w:rsid w:val="007E1292"/>
    <w:rsid w:val="007E1C18"/>
    <w:rsid w:val="007E4D9A"/>
    <w:rsid w:val="007E54C0"/>
    <w:rsid w:val="007E5C2D"/>
    <w:rsid w:val="007F01F2"/>
    <w:rsid w:val="007F402B"/>
    <w:rsid w:val="007F4972"/>
    <w:rsid w:val="007F4CC2"/>
    <w:rsid w:val="007F4CF1"/>
    <w:rsid w:val="007F770C"/>
    <w:rsid w:val="00800B39"/>
    <w:rsid w:val="00810912"/>
    <w:rsid w:val="00812832"/>
    <w:rsid w:val="00814018"/>
    <w:rsid w:val="00814940"/>
    <w:rsid w:val="00816302"/>
    <w:rsid w:val="00817EDB"/>
    <w:rsid w:val="00821292"/>
    <w:rsid w:val="00825029"/>
    <w:rsid w:val="00825AA6"/>
    <w:rsid w:val="00825AA7"/>
    <w:rsid w:val="00826567"/>
    <w:rsid w:val="00826C30"/>
    <w:rsid w:val="00827948"/>
    <w:rsid w:val="00827B96"/>
    <w:rsid w:val="008311F9"/>
    <w:rsid w:val="00832648"/>
    <w:rsid w:val="00834D0F"/>
    <w:rsid w:val="0084627F"/>
    <w:rsid w:val="00847BF9"/>
    <w:rsid w:val="00851D50"/>
    <w:rsid w:val="0085354B"/>
    <w:rsid w:val="0085432F"/>
    <w:rsid w:val="00857E8E"/>
    <w:rsid w:val="00860DF5"/>
    <w:rsid w:val="008649EE"/>
    <w:rsid w:val="00866CA8"/>
    <w:rsid w:val="00870AE4"/>
    <w:rsid w:val="008727A4"/>
    <w:rsid w:val="00872A09"/>
    <w:rsid w:val="00873697"/>
    <w:rsid w:val="00874C03"/>
    <w:rsid w:val="008761F6"/>
    <w:rsid w:val="00876DD1"/>
    <w:rsid w:val="00882DEF"/>
    <w:rsid w:val="008856CC"/>
    <w:rsid w:val="0088695A"/>
    <w:rsid w:val="00887575"/>
    <w:rsid w:val="00890887"/>
    <w:rsid w:val="00890E39"/>
    <w:rsid w:val="00891292"/>
    <w:rsid w:val="0089165D"/>
    <w:rsid w:val="008934BF"/>
    <w:rsid w:val="00897E2C"/>
    <w:rsid w:val="008A2326"/>
    <w:rsid w:val="008A44A0"/>
    <w:rsid w:val="008A5BF3"/>
    <w:rsid w:val="008A6CEC"/>
    <w:rsid w:val="008A70B7"/>
    <w:rsid w:val="008B0BF6"/>
    <w:rsid w:val="008B0D22"/>
    <w:rsid w:val="008B0E2E"/>
    <w:rsid w:val="008B24A2"/>
    <w:rsid w:val="008B30DE"/>
    <w:rsid w:val="008B50B9"/>
    <w:rsid w:val="008B59FF"/>
    <w:rsid w:val="008C343A"/>
    <w:rsid w:val="008C4110"/>
    <w:rsid w:val="008C44D6"/>
    <w:rsid w:val="008C5157"/>
    <w:rsid w:val="008C7F2C"/>
    <w:rsid w:val="008D0426"/>
    <w:rsid w:val="008D2156"/>
    <w:rsid w:val="008D67AF"/>
    <w:rsid w:val="008D7BC0"/>
    <w:rsid w:val="008E49DE"/>
    <w:rsid w:val="008E5C32"/>
    <w:rsid w:val="008E5F87"/>
    <w:rsid w:val="008E6005"/>
    <w:rsid w:val="008E7656"/>
    <w:rsid w:val="008E777A"/>
    <w:rsid w:val="008F2133"/>
    <w:rsid w:val="008F4164"/>
    <w:rsid w:val="008F4796"/>
    <w:rsid w:val="008F4BD0"/>
    <w:rsid w:val="008F5E48"/>
    <w:rsid w:val="008F61F1"/>
    <w:rsid w:val="008F6497"/>
    <w:rsid w:val="00901D5D"/>
    <w:rsid w:val="00902197"/>
    <w:rsid w:val="00902358"/>
    <w:rsid w:val="0090376D"/>
    <w:rsid w:val="00905B45"/>
    <w:rsid w:val="009071D3"/>
    <w:rsid w:val="00915251"/>
    <w:rsid w:val="009163C0"/>
    <w:rsid w:val="00921CF1"/>
    <w:rsid w:val="00923C90"/>
    <w:rsid w:val="00924CB3"/>
    <w:rsid w:val="0092544D"/>
    <w:rsid w:val="009257EA"/>
    <w:rsid w:val="00925F7D"/>
    <w:rsid w:val="009313E1"/>
    <w:rsid w:val="00931A39"/>
    <w:rsid w:val="00931E44"/>
    <w:rsid w:val="0093254F"/>
    <w:rsid w:val="00932B24"/>
    <w:rsid w:val="00933393"/>
    <w:rsid w:val="0093399E"/>
    <w:rsid w:val="00933B86"/>
    <w:rsid w:val="00940128"/>
    <w:rsid w:val="0094023A"/>
    <w:rsid w:val="00940557"/>
    <w:rsid w:val="00944105"/>
    <w:rsid w:val="00944A84"/>
    <w:rsid w:val="009527FF"/>
    <w:rsid w:val="00952D1E"/>
    <w:rsid w:val="009547D1"/>
    <w:rsid w:val="0095589C"/>
    <w:rsid w:val="00956F62"/>
    <w:rsid w:val="009633E0"/>
    <w:rsid w:val="00965F78"/>
    <w:rsid w:val="0096627F"/>
    <w:rsid w:val="00967AD9"/>
    <w:rsid w:val="00972120"/>
    <w:rsid w:val="00972EBA"/>
    <w:rsid w:val="00974ACB"/>
    <w:rsid w:val="00976EEA"/>
    <w:rsid w:val="00980499"/>
    <w:rsid w:val="009863DF"/>
    <w:rsid w:val="00991E0E"/>
    <w:rsid w:val="009959BC"/>
    <w:rsid w:val="009967F2"/>
    <w:rsid w:val="00996AF1"/>
    <w:rsid w:val="009A306C"/>
    <w:rsid w:val="009A351B"/>
    <w:rsid w:val="009A454E"/>
    <w:rsid w:val="009A7B8B"/>
    <w:rsid w:val="009B2D9D"/>
    <w:rsid w:val="009B5337"/>
    <w:rsid w:val="009B6DFA"/>
    <w:rsid w:val="009C009C"/>
    <w:rsid w:val="009C0868"/>
    <w:rsid w:val="009C1F30"/>
    <w:rsid w:val="009C39BB"/>
    <w:rsid w:val="009C3C81"/>
    <w:rsid w:val="009D0715"/>
    <w:rsid w:val="009D1C3F"/>
    <w:rsid w:val="009D2DBA"/>
    <w:rsid w:val="009D41A0"/>
    <w:rsid w:val="009D61F7"/>
    <w:rsid w:val="009D62BE"/>
    <w:rsid w:val="009D6B8F"/>
    <w:rsid w:val="009D7280"/>
    <w:rsid w:val="009E4826"/>
    <w:rsid w:val="009E5858"/>
    <w:rsid w:val="009E664B"/>
    <w:rsid w:val="009F18FC"/>
    <w:rsid w:val="009F21D0"/>
    <w:rsid w:val="009F252D"/>
    <w:rsid w:val="009F4207"/>
    <w:rsid w:val="009F5FB8"/>
    <w:rsid w:val="009F6743"/>
    <w:rsid w:val="00A00F8D"/>
    <w:rsid w:val="00A03D1A"/>
    <w:rsid w:val="00A04F04"/>
    <w:rsid w:val="00A050D1"/>
    <w:rsid w:val="00A06101"/>
    <w:rsid w:val="00A13966"/>
    <w:rsid w:val="00A16BD5"/>
    <w:rsid w:val="00A1711B"/>
    <w:rsid w:val="00A21AB0"/>
    <w:rsid w:val="00A23CD8"/>
    <w:rsid w:val="00A2544A"/>
    <w:rsid w:val="00A27EFC"/>
    <w:rsid w:val="00A314D5"/>
    <w:rsid w:val="00A31DB8"/>
    <w:rsid w:val="00A34BC7"/>
    <w:rsid w:val="00A36FE0"/>
    <w:rsid w:val="00A4003B"/>
    <w:rsid w:val="00A40E17"/>
    <w:rsid w:val="00A41AD9"/>
    <w:rsid w:val="00A43188"/>
    <w:rsid w:val="00A466AB"/>
    <w:rsid w:val="00A46F54"/>
    <w:rsid w:val="00A562F7"/>
    <w:rsid w:val="00A5700C"/>
    <w:rsid w:val="00A57063"/>
    <w:rsid w:val="00A62420"/>
    <w:rsid w:val="00A624FA"/>
    <w:rsid w:val="00A651BB"/>
    <w:rsid w:val="00A65AE5"/>
    <w:rsid w:val="00A66297"/>
    <w:rsid w:val="00A66523"/>
    <w:rsid w:val="00A70A5F"/>
    <w:rsid w:val="00A712F6"/>
    <w:rsid w:val="00A81731"/>
    <w:rsid w:val="00A82F57"/>
    <w:rsid w:val="00A873A1"/>
    <w:rsid w:val="00A907CB"/>
    <w:rsid w:val="00A9208D"/>
    <w:rsid w:val="00A93B09"/>
    <w:rsid w:val="00A962D0"/>
    <w:rsid w:val="00A976CC"/>
    <w:rsid w:val="00A97E72"/>
    <w:rsid w:val="00AA2EC0"/>
    <w:rsid w:val="00AA2F66"/>
    <w:rsid w:val="00AA4D33"/>
    <w:rsid w:val="00AB1B65"/>
    <w:rsid w:val="00AB2E24"/>
    <w:rsid w:val="00AB384A"/>
    <w:rsid w:val="00AB5C73"/>
    <w:rsid w:val="00AB6134"/>
    <w:rsid w:val="00AB7149"/>
    <w:rsid w:val="00AB7342"/>
    <w:rsid w:val="00AC0C0A"/>
    <w:rsid w:val="00AC1795"/>
    <w:rsid w:val="00AC25D2"/>
    <w:rsid w:val="00AC3DCF"/>
    <w:rsid w:val="00AC4932"/>
    <w:rsid w:val="00AC5201"/>
    <w:rsid w:val="00AC6378"/>
    <w:rsid w:val="00AD3753"/>
    <w:rsid w:val="00AD7E8E"/>
    <w:rsid w:val="00AE0CC8"/>
    <w:rsid w:val="00AE3BC1"/>
    <w:rsid w:val="00AE447F"/>
    <w:rsid w:val="00AE5481"/>
    <w:rsid w:val="00AE5695"/>
    <w:rsid w:val="00AF13BD"/>
    <w:rsid w:val="00AF140E"/>
    <w:rsid w:val="00AF4F8B"/>
    <w:rsid w:val="00AF50E0"/>
    <w:rsid w:val="00AF5371"/>
    <w:rsid w:val="00B006EE"/>
    <w:rsid w:val="00B030B8"/>
    <w:rsid w:val="00B07AAF"/>
    <w:rsid w:val="00B117C4"/>
    <w:rsid w:val="00B1202C"/>
    <w:rsid w:val="00B143FE"/>
    <w:rsid w:val="00B14642"/>
    <w:rsid w:val="00B16F50"/>
    <w:rsid w:val="00B17605"/>
    <w:rsid w:val="00B20920"/>
    <w:rsid w:val="00B25F7B"/>
    <w:rsid w:val="00B26095"/>
    <w:rsid w:val="00B27535"/>
    <w:rsid w:val="00B27FCB"/>
    <w:rsid w:val="00B308DA"/>
    <w:rsid w:val="00B3196F"/>
    <w:rsid w:val="00B31CBC"/>
    <w:rsid w:val="00B3309B"/>
    <w:rsid w:val="00B33267"/>
    <w:rsid w:val="00B332C3"/>
    <w:rsid w:val="00B34292"/>
    <w:rsid w:val="00B34A9F"/>
    <w:rsid w:val="00B34C62"/>
    <w:rsid w:val="00B35EAA"/>
    <w:rsid w:val="00B361C2"/>
    <w:rsid w:val="00B36651"/>
    <w:rsid w:val="00B36AC3"/>
    <w:rsid w:val="00B37658"/>
    <w:rsid w:val="00B42D2C"/>
    <w:rsid w:val="00B432AF"/>
    <w:rsid w:val="00B438A2"/>
    <w:rsid w:val="00B45242"/>
    <w:rsid w:val="00B52C33"/>
    <w:rsid w:val="00B55F44"/>
    <w:rsid w:val="00B56F8D"/>
    <w:rsid w:val="00B57C05"/>
    <w:rsid w:val="00B60D1B"/>
    <w:rsid w:val="00B61893"/>
    <w:rsid w:val="00B623DE"/>
    <w:rsid w:val="00B63183"/>
    <w:rsid w:val="00B639BB"/>
    <w:rsid w:val="00B63B39"/>
    <w:rsid w:val="00B67227"/>
    <w:rsid w:val="00B67ADF"/>
    <w:rsid w:val="00B74EEC"/>
    <w:rsid w:val="00B75BE3"/>
    <w:rsid w:val="00B76231"/>
    <w:rsid w:val="00B76AC4"/>
    <w:rsid w:val="00B779F2"/>
    <w:rsid w:val="00B77DFE"/>
    <w:rsid w:val="00B827AD"/>
    <w:rsid w:val="00B85361"/>
    <w:rsid w:val="00B864ED"/>
    <w:rsid w:val="00B90801"/>
    <w:rsid w:val="00B93D3B"/>
    <w:rsid w:val="00B95A5D"/>
    <w:rsid w:val="00B95A69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C2003"/>
    <w:rsid w:val="00BD1BE0"/>
    <w:rsid w:val="00BD1C30"/>
    <w:rsid w:val="00BD2A86"/>
    <w:rsid w:val="00BD37F9"/>
    <w:rsid w:val="00BD410D"/>
    <w:rsid w:val="00BD62D5"/>
    <w:rsid w:val="00BD6FDE"/>
    <w:rsid w:val="00BD7267"/>
    <w:rsid w:val="00BD7772"/>
    <w:rsid w:val="00BD7F8B"/>
    <w:rsid w:val="00BE044B"/>
    <w:rsid w:val="00BE2D16"/>
    <w:rsid w:val="00BE3832"/>
    <w:rsid w:val="00BE4FEB"/>
    <w:rsid w:val="00BF1740"/>
    <w:rsid w:val="00BF26AF"/>
    <w:rsid w:val="00BF5882"/>
    <w:rsid w:val="00BF62A8"/>
    <w:rsid w:val="00BF6615"/>
    <w:rsid w:val="00C03016"/>
    <w:rsid w:val="00C10168"/>
    <w:rsid w:val="00C132AA"/>
    <w:rsid w:val="00C155DA"/>
    <w:rsid w:val="00C15C40"/>
    <w:rsid w:val="00C22B04"/>
    <w:rsid w:val="00C2505C"/>
    <w:rsid w:val="00C253D3"/>
    <w:rsid w:val="00C26C3B"/>
    <w:rsid w:val="00C27E56"/>
    <w:rsid w:val="00C30243"/>
    <w:rsid w:val="00C30E6E"/>
    <w:rsid w:val="00C33D3C"/>
    <w:rsid w:val="00C41149"/>
    <w:rsid w:val="00C4131C"/>
    <w:rsid w:val="00C416F6"/>
    <w:rsid w:val="00C41892"/>
    <w:rsid w:val="00C4390B"/>
    <w:rsid w:val="00C4707B"/>
    <w:rsid w:val="00C51005"/>
    <w:rsid w:val="00C54CD4"/>
    <w:rsid w:val="00C5645D"/>
    <w:rsid w:val="00C5652E"/>
    <w:rsid w:val="00C56D91"/>
    <w:rsid w:val="00C62ACC"/>
    <w:rsid w:val="00C62F49"/>
    <w:rsid w:val="00C635B8"/>
    <w:rsid w:val="00C705CE"/>
    <w:rsid w:val="00C710E3"/>
    <w:rsid w:val="00C72D39"/>
    <w:rsid w:val="00C7717E"/>
    <w:rsid w:val="00C8119E"/>
    <w:rsid w:val="00C85B1A"/>
    <w:rsid w:val="00C86D80"/>
    <w:rsid w:val="00C877B9"/>
    <w:rsid w:val="00C915A2"/>
    <w:rsid w:val="00C91685"/>
    <w:rsid w:val="00C956CF"/>
    <w:rsid w:val="00C963C9"/>
    <w:rsid w:val="00CA2C80"/>
    <w:rsid w:val="00CA59A1"/>
    <w:rsid w:val="00CA72A3"/>
    <w:rsid w:val="00CB1E91"/>
    <w:rsid w:val="00CB25C4"/>
    <w:rsid w:val="00CB725A"/>
    <w:rsid w:val="00CC2F21"/>
    <w:rsid w:val="00CC49F4"/>
    <w:rsid w:val="00CC78A2"/>
    <w:rsid w:val="00CD2BC2"/>
    <w:rsid w:val="00CD5D15"/>
    <w:rsid w:val="00CD6111"/>
    <w:rsid w:val="00CD6F05"/>
    <w:rsid w:val="00CE04CF"/>
    <w:rsid w:val="00CE2266"/>
    <w:rsid w:val="00CE431F"/>
    <w:rsid w:val="00CE44BD"/>
    <w:rsid w:val="00CE5488"/>
    <w:rsid w:val="00CE68CF"/>
    <w:rsid w:val="00CE71C0"/>
    <w:rsid w:val="00CF25A9"/>
    <w:rsid w:val="00CF3334"/>
    <w:rsid w:val="00CF34DB"/>
    <w:rsid w:val="00CF5472"/>
    <w:rsid w:val="00D0052F"/>
    <w:rsid w:val="00D00FC4"/>
    <w:rsid w:val="00D036A9"/>
    <w:rsid w:val="00D04131"/>
    <w:rsid w:val="00D04A4C"/>
    <w:rsid w:val="00D0567D"/>
    <w:rsid w:val="00D06D68"/>
    <w:rsid w:val="00D1136F"/>
    <w:rsid w:val="00D13159"/>
    <w:rsid w:val="00D16D90"/>
    <w:rsid w:val="00D24C4F"/>
    <w:rsid w:val="00D26132"/>
    <w:rsid w:val="00D2759C"/>
    <w:rsid w:val="00D33FDC"/>
    <w:rsid w:val="00D34986"/>
    <w:rsid w:val="00D36FC5"/>
    <w:rsid w:val="00D4098D"/>
    <w:rsid w:val="00D44B55"/>
    <w:rsid w:val="00D4535E"/>
    <w:rsid w:val="00D45CE9"/>
    <w:rsid w:val="00D46981"/>
    <w:rsid w:val="00D5024B"/>
    <w:rsid w:val="00D51AA6"/>
    <w:rsid w:val="00D55B4D"/>
    <w:rsid w:val="00D65157"/>
    <w:rsid w:val="00D651CC"/>
    <w:rsid w:val="00D661D4"/>
    <w:rsid w:val="00D6698C"/>
    <w:rsid w:val="00D71824"/>
    <w:rsid w:val="00D7185B"/>
    <w:rsid w:val="00D727C5"/>
    <w:rsid w:val="00D74773"/>
    <w:rsid w:val="00D74E9B"/>
    <w:rsid w:val="00D76669"/>
    <w:rsid w:val="00D77509"/>
    <w:rsid w:val="00D80016"/>
    <w:rsid w:val="00D854A6"/>
    <w:rsid w:val="00D85B9B"/>
    <w:rsid w:val="00D8616B"/>
    <w:rsid w:val="00D861BB"/>
    <w:rsid w:val="00D8646D"/>
    <w:rsid w:val="00D86880"/>
    <w:rsid w:val="00D86DD5"/>
    <w:rsid w:val="00D9165E"/>
    <w:rsid w:val="00DA29FE"/>
    <w:rsid w:val="00DA2B4A"/>
    <w:rsid w:val="00DA37FA"/>
    <w:rsid w:val="00DA7C53"/>
    <w:rsid w:val="00DB1452"/>
    <w:rsid w:val="00DB23D4"/>
    <w:rsid w:val="00DB4FD9"/>
    <w:rsid w:val="00DB74F9"/>
    <w:rsid w:val="00DB7DC7"/>
    <w:rsid w:val="00DC2C62"/>
    <w:rsid w:val="00DC31CA"/>
    <w:rsid w:val="00DC443F"/>
    <w:rsid w:val="00DC4F02"/>
    <w:rsid w:val="00DC7857"/>
    <w:rsid w:val="00DC7BCC"/>
    <w:rsid w:val="00DD0438"/>
    <w:rsid w:val="00DD071D"/>
    <w:rsid w:val="00DD0BF1"/>
    <w:rsid w:val="00DD1673"/>
    <w:rsid w:val="00DD183C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0FE2"/>
    <w:rsid w:val="00DF17A5"/>
    <w:rsid w:val="00DF1A6E"/>
    <w:rsid w:val="00DF5A64"/>
    <w:rsid w:val="00DF625C"/>
    <w:rsid w:val="00DF6C27"/>
    <w:rsid w:val="00E0085E"/>
    <w:rsid w:val="00E00C76"/>
    <w:rsid w:val="00E01BCC"/>
    <w:rsid w:val="00E0383B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6637"/>
    <w:rsid w:val="00E27430"/>
    <w:rsid w:val="00E378C2"/>
    <w:rsid w:val="00E4280B"/>
    <w:rsid w:val="00E42C3C"/>
    <w:rsid w:val="00E43141"/>
    <w:rsid w:val="00E43913"/>
    <w:rsid w:val="00E45906"/>
    <w:rsid w:val="00E465E8"/>
    <w:rsid w:val="00E4731B"/>
    <w:rsid w:val="00E5583D"/>
    <w:rsid w:val="00E55F88"/>
    <w:rsid w:val="00E56B97"/>
    <w:rsid w:val="00E6101F"/>
    <w:rsid w:val="00E61CEB"/>
    <w:rsid w:val="00E665F2"/>
    <w:rsid w:val="00E710F1"/>
    <w:rsid w:val="00E72AB0"/>
    <w:rsid w:val="00E746F0"/>
    <w:rsid w:val="00E74FCE"/>
    <w:rsid w:val="00E756EB"/>
    <w:rsid w:val="00E80572"/>
    <w:rsid w:val="00E817DA"/>
    <w:rsid w:val="00E8196D"/>
    <w:rsid w:val="00E84151"/>
    <w:rsid w:val="00E84AA4"/>
    <w:rsid w:val="00E86523"/>
    <w:rsid w:val="00E86B1D"/>
    <w:rsid w:val="00E8737B"/>
    <w:rsid w:val="00E90C2A"/>
    <w:rsid w:val="00E90FEA"/>
    <w:rsid w:val="00E91128"/>
    <w:rsid w:val="00E9278E"/>
    <w:rsid w:val="00E95F59"/>
    <w:rsid w:val="00E96EF2"/>
    <w:rsid w:val="00EA3FC9"/>
    <w:rsid w:val="00EA448D"/>
    <w:rsid w:val="00EA7A96"/>
    <w:rsid w:val="00EB09B9"/>
    <w:rsid w:val="00EB1305"/>
    <w:rsid w:val="00EB2996"/>
    <w:rsid w:val="00EB31BC"/>
    <w:rsid w:val="00EB575F"/>
    <w:rsid w:val="00EB5975"/>
    <w:rsid w:val="00EC149A"/>
    <w:rsid w:val="00EC26D4"/>
    <w:rsid w:val="00EC282D"/>
    <w:rsid w:val="00EC4E78"/>
    <w:rsid w:val="00EC5CAB"/>
    <w:rsid w:val="00EC6F6F"/>
    <w:rsid w:val="00EC742B"/>
    <w:rsid w:val="00EC7DCA"/>
    <w:rsid w:val="00ED1D44"/>
    <w:rsid w:val="00ED54C6"/>
    <w:rsid w:val="00ED5835"/>
    <w:rsid w:val="00ED6237"/>
    <w:rsid w:val="00ED6A07"/>
    <w:rsid w:val="00EE01DA"/>
    <w:rsid w:val="00EE0CE6"/>
    <w:rsid w:val="00EE3D36"/>
    <w:rsid w:val="00EE541C"/>
    <w:rsid w:val="00EE6E91"/>
    <w:rsid w:val="00EE7406"/>
    <w:rsid w:val="00EE78B9"/>
    <w:rsid w:val="00EF213B"/>
    <w:rsid w:val="00EF25A9"/>
    <w:rsid w:val="00EF2B48"/>
    <w:rsid w:val="00EF2F57"/>
    <w:rsid w:val="00EF4583"/>
    <w:rsid w:val="00F0306A"/>
    <w:rsid w:val="00F03AFA"/>
    <w:rsid w:val="00F0734B"/>
    <w:rsid w:val="00F126BE"/>
    <w:rsid w:val="00F12E2D"/>
    <w:rsid w:val="00F134A3"/>
    <w:rsid w:val="00F14B40"/>
    <w:rsid w:val="00F175B5"/>
    <w:rsid w:val="00F20D97"/>
    <w:rsid w:val="00F22E61"/>
    <w:rsid w:val="00F26205"/>
    <w:rsid w:val="00F26D41"/>
    <w:rsid w:val="00F3167E"/>
    <w:rsid w:val="00F35618"/>
    <w:rsid w:val="00F359EA"/>
    <w:rsid w:val="00F35DBA"/>
    <w:rsid w:val="00F3703A"/>
    <w:rsid w:val="00F42E35"/>
    <w:rsid w:val="00F43A83"/>
    <w:rsid w:val="00F43D07"/>
    <w:rsid w:val="00F4465B"/>
    <w:rsid w:val="00F44AB9"/>
    <w:rsid w:val="00F472F1"/>
    <w:rsid w:val="00F51AD6"/>
    <w:rsid w:val="00F51F2A"/>
    <w:rsid w:val="00F5300C"/>
    <w:rsid w:val="00F54ECB"/>
    <w:rsid w:val="00F56988"/>
    <w:rsid w:val="00F56BB9"/>
    <w:rsid w:val="00F6135B"/>
    <w:rsid w:val="00F61EEB"/>
    <w:rsid w:val="00F63B99"/>
    <w:rsid w:val="00F6489E"/>
    <w:rsid w:val="00F656F7"/>
    <w:rsid w:val="00F7077A"/>
    <w:rsid w:val="00F71D05"/>
    <w:rsid w:val="00F72133"/>
    <w:rsid w:val="00F72DC6"/>
    <w:rsid w:val="00F73F1D"/>
    <w:rsid w:val="00F80422"/>
    <w:rsid w:val="00F8163B"/>
    <w:rsid w:val="00F830E4"/>
    <w:rsid w:val="00F842D5"/>
    <w:rsid w:val="00F90178"/>
    <w:rsid w:val="00F91A06"/>
    <w:rsid w:val="00F959F8"/>
    <w:rsid w:val="00FA026B"/>
    <w:rsid w:val="00FA2184"/>
    <w:rsid w:val="00FA2C7F"/>
    <w:rsid w:val="00FA430F"/>
    <w:rsid w:val="00FA4E42"/>
    <w:rsid w:val="00FA5036"/>
    <w:rsid w:val="00FA5FBE"/>
    <w:rsid w:val="00FA7889"/>
    <w:rsid w:val="00FB0B93"/>
    <w:rsid w:val="00FB36C8"/>
    <w:rsid w:val="00FB3D58"/>
    <w:rsid w:val="00FB3DD9"/>
    <w:rsid w:val="00FB61FB"/>
    <w:rsid w:val="00FB6ED6"/>
    <w:rsid w:val="00FB7205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00D2"/>
    <w:rsid w:val="00FE1B1F"/>
    <w:rsid w:val="00FE2F7C"/>
    <w:rsid w:val="00FE3BA7"/>
    <w:rsid w:val="00FE641B"/>
    <w:rsid w:val="00FF2442"/>
    <w:rsid w:val="00FF4B64"/>
    <w:rsid w:val="00FF7905"/>
    <w:rsid w:val="00FF7E55"/>
    <w:rsid w:val="093E9DE3"/>
    <w:rsid w:val="0B8F21C5"/>
    <w:rsid w:val="3B43C1CD"/>
    <w:rsid w:val="403976D0"/>
    <w:rsid w:val="6103D9C1"/>
    <w:rsid w:val="79A9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E4CA3E"/>
  <w14:defaultImageDpi w14:val="32767"/>
  <w15:docId w15:val="{992D10A2-5797-41C0-8BDF-BDB1C7B7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656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656F7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56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3D763B"/>
    <w:rPr>
      <w:rFonts w:cs="Times New Roman (Textkörper CS)"/>
      <w:color w:val="000000"/>
      <w:sz w:val="22"/>
    </w:rPr>
  </w:style>
  <w:style w:type="character" w:customStyle="1" w:styleId="DisclaimerZchn">
    <w:name w:val="Disclaimer Zchn"/>
    <w:basedOn w:val="Absatz-Standardschriftart"/>
    <w:link w:val="Disclaimer"/>
    <w:locked/>
    <w:rsid w:val="008934BF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qFormat/>
    <w:rsid w:val="008934BF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27DC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967F2"/>
    <w:rPr>
      <w:color w:val="00468E" w:themeColor="followedHyperlink"/>
      <w:u w:val="single"/>
    </w:rPr>
  </w:style>
  <w:style w:type="character" w:customStyle="1" w:styleId="normaltextrun">
    <w:name w:val="normaltextrun"/>
    <w:basedOn w:val="Absatz-Standardschriftart"/>
    <w:rsid w:val="00C27E56"/>
  </w:style>
  <w:style w:type="paragraph" w:customStyle="1" w:styleId="paragraph">
    <w:name w:val="paragraph"/>
    <w:basedOn w:val="Standard"/>
    <w:rsid w:val="00C27E56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mailto:bracchi@soluzionegroup.com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5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file:///C:/Users/jam/AppData/Local/Microsoft/Windows/INetCache/Content.Outlook/X370BCCS/www.verind.i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mailto:Gabriele.DeRossi@verind.i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c8b007b324e4d6b0c974e03dea5075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443cd72620a94c32b4f8c2ee19a75da2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Tautz-External, Ulrich Georg</DisplayName>
        <AccountId>7194</AccountId>
        <AccountType/>
      </UserInfo>
      <UserInfo>
        <DisplayName>Groll, Andreas</DisplayName>
        <AccountId>2404</AccountId>
        <AccountType/>
      </UserInfo>
      <UserInfo>
        <DisplayName>Wacker, Hermann</DisplayName>
        <AccountId>2397</AccountId>
        <AccountType/>
      </UserInfo>
    </SharedWithUsers>
    <Thumbnail_Eventvideo xmlns="c9d09bd7-6f33-4c22-92da-7206ec4694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8DEFC643-2A2A-44F9-94C4-B337B4F52C38}"/>
</file>

<file path=customXml/itemProps2.xml><?xml version="1.0" encoding="utf-8"?>
<ds:datastoreItem xmlns:ds="http://schemas.openxmlformats.org/officeDocument/2006/customXml" ds:itemID="{15ABF0C3-DDD3-4B5C-B332-04B1DA239768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3.xml><?xml version="1.0" encoding="utf-8"?>
<ds:datastoreItem xmlns:ds="http://schemas.openxmlformats.org/officeDocument/2006/customXml" ds:itemID="{B03BF4B1-E8D9-4293-A468-9BEA7FE365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1BD418-A8E7-4875-A609-9DFD5FBBC8C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F538B87-F299-4945-BE0B-F4412EEE70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5425</CharactersWithSpaces>
  <SharedDoc>false</SharedDoc>
  <HLinks>
    <vt:vector size="6" baseType="variant"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Michela Bracchi</cp:lastModifiedBy>
  <cp:revision>9</cp:revision>
  <cp:lastPrinted>2019-05-29T20:27:00Z</cp:lastPrinted>
  <dcterms:created xsi:type="dcterms:W3CDTF">2025-12-18T10:41:00Z</dcterms:created>
  <dcterms:modified xsi:type="dcterms:W3CDTF">2026-01-07T10:00:00Z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9,c,d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2023-07-24T12:12:51Z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43725722-58ee-4590-91bb-b3f80769180b</vt:lpwstr>
  </property>
  <property fmtid="{D5CDD505-2E9C-101B-9397-08002B2CF9AE}" pid="14" name="MSIP_Label_bf6de623-ba0c-4b2b-a216-a4bd6e5a0b3a_ContentBits">
    <vt:lpwstr>2</vt:lpwstr>
  </property>
</Properties>
</file>